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5A210" w14:textId="77777777" w:rsidR="002E0752" w:rsidRPr="00FA23FA" w:rsidRDefault="00845009" w:rsidP="002E0752">
      <w:pPr>
        <w:jc w:val="center"/>
        <w:rPr>
          <w:b/>
          <w:sz w:val="28"/>
          <w:szCs w:val="28"/>
        </w:rPr>
      </w:pPr>
      <w:r>
        <w:rPr>
          <w:b/>
          <w:sz w:val="28"/>
          <w:szCs w:val="28"/>
        </w:rPr>
        <w:t>O</w:t>
      </w:r>
      <w:r w:rsidR="002E0752" w:rsidRPr="00FA23FA">
        <w:rPr>
          <w:b/>
          <w:sz w:val="28"/>
          <w:szCs w:val="28"/>
        </w:rPr>
        <w:t>PERATING CODE NO. 8 APPENDIX 1</w:t>
      </w:r>
    </w:p>
    <w:p w14:paraId="50D7014D" w14:textId="77777777" w:rsidR="002E0752" w:rsidRPr="00FA23FA" w:rsidRDefault="002E0752" w:rsidP="002E0752">
      <w:pPr>
        <w:jc w:val="center"/>
        <w:rPr>
          <w:b/>
        </w:rPr>
      </w:pPr>
      <w:r w:rsidRPr="00FA23FA">
        <w:rPr>
          <w:b/>
        </w:rPr>
        <w:t>(OC8A)</w:t>
      </w:r>
    </w:p>
    <w:p w14:paraId="6359B75E" w14:textId="77777777" w:rsidR="002E0752" w:rsidRPr="00FA23FA" w:rsidRDefault="002E0752" w:rsidP="002E0752"/>
    <w:p w14:paraId="03DC8D89" w14:textId="77777777" w:rsidR="002E0752" w:rsidRPr="00FA23FA" w:rsidRDefault="002E0752" w:rsidP="002E0752">
      <w:pPr>
        <w:jc w:val="center"/>
        <w:rPr>
          <w:b/>
          <w:bCs/>
          <w:sz w:val="24"/>
          <w:szCs w:val="24"/>
        </w:rPr>
      </w:pPr>
      <w:r w:rsidRPr="00FA23FA">
        <w:rPr>
          <w:b/>
          <w:bCs/>
          <w:sz w:val="24"/>
          <w:szCs w:val="24"/>
        </w:rPr>
        <w:t>SAFETY CO-ORDINATION IN RESPECT OF THE E&amp;W TRANSMISSION SYSTEMS OR THE SYSTEMS OF E&amp;W USERS</w:t>
      </w:r>
    </w:p>
    <w:p w14:paraId="3F2E61F7" w14:textId="77777777" w:rsidR="002E0752" w:rsidRPr="00FA23FA" w:rsidRDefault="002E0752" w:rsidP="002E0752"/>
    <w:p w14:paraId="7171061D" w14:textId="77777777" w:rsidR="002E0752" w:rsidRPr="00FA23FA" w:rsidRDefault="002E0752" w:rsidP="002E0752">
      <w:pPr>
        <w:jc w:val="center"/>
        <w:rPr>
          <w:b/>
          <w:bCs/>
          <w:sz w:val="24"/>
          <w:szCs w:val="24"/>
        </w:rPr>
      </w:pPr>
      <w:r w:rsidRPr="00FA23FA">
        <w:rPr>
          <w:b/>
          <w:bCs/>
          <w:sz w:val="24"/>
          <w:szCs w:val="24"/>
        </w:rPr>
        <w:t>CONTENTS</w:t>
      </w:r>
    </w:p>
    <w:p w14:paraId="18046805" w14:textId="77777777" w:rsidR="002E0752" w:rsidRPr="00FA23FA" w:rsidRDefault="002E0752" w:rsidP="002E0752"/>
    <w:p w14:paraId="7C17476D" w14:textId="77777777" w:rsidR="002E0752" w:rsidRPr="00FA23FA" w:rsidRDefault="002E0752" w:rsidP="002E0752">
      <w:pPr>
        <w:jc w:val="center"/>
      </w:pPr>
      <w:r w:rsidRPr="00FA23FA">
        <w:t>(This contents page does not form part of the Grid Code)</w:t>
      </w:r>
    </w:p>
    <w:p w14:paraId="241C28F8" w14:textId="77777777" w:rsidR="002E0752" w:rsidRPr="00FA23FA" w:rsidRDefault="002E0752" w:rsidP="002E0752"/>
    <w:p w14:paraId="675C7C0C" w14:textId="77777777" w:rsidR="002E0752" w:rsidRPr="00FA23FA" w:rsidRDefault="002E0752" w:rsidP="002E0752">
      <w:pPr>
        <w:tabs>
          <w:tab w:val="right" w:pos="9639"/>
        </w:tabs>
      </w:pPr>
      <w:r w:rsidRPr="00FA23FA">
        <w:rPr>
          <w:u w:val="single"/>
        </w:rPr>
        <w:t>Paragraph No/Title</w:t>
      </w:r>
      <w:r w:rsidRPr="00FA23FA">
        <w:tab/>
      </w:r>
      <w:r w:rsidRPr="00FA23FA">
        <w:rPr>
          <w:u w:val="single"/>
        </w:rPr>
        <w:t>Page Number</w:t>
      </w:r>
    </w:p>
    <w:p w14:paraId="620FBCE9" w14:textId="20D5BDBA" w:rsidR="00FA23FA" w:rsidRPr="00845009" w:rsidRDefault="002E0752" w:rsidP="00845009">
      <w:pPr>
        <w:pStyle w:val="TOC1"/>
        <w:rPr>
          <w:rFonts w:ascii="Calibri" w:hAnsi="Calibri"/>
          <w:sz w:val="22"/>
        </w:rPr>
      </w:pPr>
      <w:r w:rsidRPr="00FA23FA">
        <w:fldChar w:fldCharType="begin"/>
      </w:r>
      <w:r w:rsidRPr="00FA23FA">
        <w:instrText xml:space="preserve"> TOC \f </w:instrText>
      </w:r>
      <w:r w:rsidRPr="00FA23FA">
        <w:fldChar w:fldCharType="separate"/>
      </w:r>
      <w:r w:rsidR="00FA23FA" w:rsidRPr="00675F8C">
        <w:rPr>
          <w:noProof/>
        </w:rPr>
        <w:t>OC8A.1   INTRODUCTION</w:t>
      </w:r>
      <w:r w:rsidR="00FA23FA">
        <w:rPr>
          <w:noProof/>
        </w:rPr>
        <w:tab/>
      </w:r>
      <w:r w:rsidR="00FA23FA">
        <w:rPr>
          <w:noProof/>
        </w:rPr>
        <w:fldChar w:fldCharType="begin"/>
      </w:r>
      <w:r w:rsidR="00FA23FA">
        <w:rPr>
          <w:noProof/>
        </w:rPr>
        <w:instrText xml:space="preserve"> PAGEREF _Toc503446401 \h </w:instrText>
      </w:r>
      <w:r w:rsidR="00FA23FA">
        <w:rPr>
          <w:noProof/>
        </w:rPr>
      </w:r>
      <w:r w:rsidR="00FA23FA">
        <w:rPr>
          <w:noProof/>
        </w:rPr>
        <w:fldChar w:fldCharType="separate"/>
      </w:r>
      <w:r w:rsidR="006051C8">
        <w:rPr>
          <w:noProof/>
        </w:rPr>
        <w:t>2</w:t>
      </w:r>
      <w:r w:rsidR="00FA23FA">
        <w:rPr>
          <w:noProof/>
        </w:rPr>
        <w:fldChar w:fldCharType="end"/>
      </w:r>
    </w:p>
    <w:p w14:paraId="10CF2DB5" w14:textId="19C9BE10" w:rsidR="00FA23FA" w:rsidRPr="00845009" w:rsidRDefault="00FA23FA" w:rsidP="00845009">
      <w:pPr>
        <w:pStyle w:val="TOC1"/>
        <w:rPr>
          <w:rFonts w:ascii="Calibri" w:hAnsi="Calibri"/>
          <w:sz w:val="22"/>
        </w:rPr>
      </w:pPr>
      <w:r w:rsidRPr="00675F8C">
        <w:rPr>
          <w:noProof/>
        </w:rPr>
        <w:t>OC8A.2   OBJECTIVE</w:t>
      </w:r>
      <w:r>
        <w:rPr>
          <w:noProof/>
        </w:rPr>
        <w:tab/>
      </w:r>
      <w:r>
        <w:rPr>
          <w:noProof/>
        </w:rPr>
        <w:fldChar w:fldCharType="begin"/>
      </w:r>
      <w:r>
        <w:rPr>
          <w:noProof/>
        </w:rPr>
        <w:instrText xml:space="preserve"> PAGEREF _Toc503446402 \h </w:instrText>
      </w:r>
      <w:r>
        <w:rPr>
          <w:noProof/>
        </w:rPr>
      </w:r>
      <w:r>
        <w:rPr>
          <w:noProof/>
        </w:rPr>
        <w:fldChar w:fldCharType="separate"/>
      </w:r>
      <w:r w:rsidR="006051C8">
        <w:rPr>
          <w:noProof/>
        </w:rPr>
        <w:t>3</w:t>
      </w:r>
      <w:r>
        <w:rPr>
          <w:noProof/>
        </w:rPr>
        <w:fldChar w:fldCharType="end"/>
      </w:r>
    </w:p>
    <w:p w14:paraId="77194447" w14:textId="22A24CC7" w:rsidR="00FA23FA" w:rsidRPr="00845009" w:rsidRDefault="00FA23FA" w:rsidP="00845009">
      <w:pPr>
        <w:pStyle w:val="TOC1"/>
        <w:rPr>
          <w:rFonts w:ascii="Calibri" w:hAnsi="Calibri"/>
          <w:sz w:val="22"/>
        </w:rPr>
      </w:pPr>
      <w:r w:rsidRPr="00675F8C">
        <w:rPr>
          <w:noProof/>
        </w:rPr>
        <w:t>OC8A.3   SCOPE</w:t>
      </w:r>
      <w:r>
        <w:rPr>
          <w:noProof/>
        </w:rPr>
        <w:tab/>
      </w:r>
      <w:r>
        <w:rPr>
          <w:noProof/>
        </w:rPr>
        <w:fldChar w:fldCharType="begin"/>
      </w:r>
      <w:r>
        <w:rPr>
          <w:noProof/>
        </w:rPr>
        <w:instrText xml:space="preserve"> PAGEREF _Toc503446403 \h </w:instrText>
      </w:r>
      <w:r>
        <w:rPr>
          <w:noProof/>
        </w:rPr>
      </w:r>
      <w:r>
        <w:rPr>
          <w:noProof/>
        </w:rPr>
        <w:fldChar w:fldCharType="separate"/>
      </w:r>
      <w:r w:rsidR="006051C8">
        <w:rPr>
          <w:noProof/>
        </w:rPr>
        <w:t>4</w:t>
      </w:r>
      <w:r>
        <w:rPr>
          <w:noProof/>
        </w:rPr>
        <w:fldChar w:fldCharType="end"/>
      </w:r>
    </w:p>
    <w:p w14:paraId="1F5D5B98" w14:textId="0351384F" w:rsidR="00FA23FA" w:rsidRPr="00845009" w:rsidRDefault="00FA23FA" w:rsidP="00845009">
      <w:pPr>
        <w:pStyle w:val="TOC1"/>
        <w:rPr>
          <w:rFonts w:ascii="Calibri" w:hAnsi="Calibri"/>
          <w:sz w:val="22"/>
        </w:rPr>
      </w:pPr>
      <w:r w:rsidRPr="00675F8C">
        <w:rPr>
          <w:noProof/>
        </w:rPr>
        <w:t>OC8A.4   PROCEDURE</w:t>
      </w:r>
      <w:r>
        <w:rPr>
          <w:noProof/>
        </w:rPr>
        <w:tab/>
      </w:r>
      <w:r>
        <w:rPr>
          <w:noProof/>
        </w:rPr>
        <w:fldChar w:fldCharType="begin"/>
      </w:r>
      <w:r>
        <w:rPr>
          <w:noProof/>
        </w:rPr>
        <w:instrText xml:space="preserve"> PAGEREF _Toc503446404 \h </w:instrText>
      </w:r>
      <w:r>
        <w:rPr>
          <w:noProof/>
        </w:rPr>
      </w:r>
      <w:r>
        <w:rPr>
          <w:noProof/>
        </w:rPr>
        <w:fldChar w:fldCharType="separate"/>
      </w:r>
      <w:r w:rsidR="006051C8">
        <w:rPr>
          <w:noProof/>
        </w:rPr>
        <w:t>4</w:t>
      </w:r>
      <w:r>
        <w:rPr>
          <w:noProof/>
        </w:rPr>
        <w:fldChar w:fldCharType="end"/>
      </w:r>
    </w:p>
    <w:p w14:paraId="5B8F9D2D" w14:textId="6F5A783F" w:rsidR="00FA23FA" w:rsidRPr="00845009" w:rsidRDefault="00FA23FA" w:rsidP="00845009">
      <w:pPr>
        <w:pStyle w:val="TOC2"/>
        <w:rPr>
          <w:rFonts w:ascii="Calibri" w:hAnsi="Calibri"/>
          <w:sz w:val="22"/>
        </w:rPr>
      </w:pPr>
      <w:r w:rsidRPr="00675F8C">
        <w:t>OC8A.4.1   Approval Of Local Safety Instructions</w:t>
      </w:r>
      <w:r>
        <w:tab/>
      </w:r>
      <w:r>
        <w:fldChar w:fldCharType="begin"/>
      </w:r>
      <w:r>
        <w:instrText xml:space="preserve"> PAGEREF _Toc503446405 \h </w:instrText>
      </w:r>
      <w:r>
        <w:fldChar w:fldCharType="separate"/>
      </w:r>
      <w:r w:rsidR="006051C8">
        <w:t>4</w:t>
      </w:r>
      <w:r>
        <w:fldChar w:fldCharType="end"/>
      </w:r>
    </w:p>
    <w:p w14:paraId="2F8DA1B6" w14:textId="0430D0A0" w:rsidR="00FA23FA" w:rsidRPr="00845009" w:rsidRDefault="00FA23FA" w:rsidP="00845009">
      <w:pPr>
        <w:pStyle w:val="TOC2"/>
        <w:rPr>
          <w:rFonts w:ascii="Calibri" w:hAnsi="Calibri"/>
          <w:sz w:val="22"/>
        </w:rPr>
      </w:pPr>
      <w:r w:rsidRPr="00675F8C">
        <w:t>OC8A.4.2   Safety Co-ordinators</w:t>
      </w:r>
      <w:r>
        <w:tab/>
      </w:r>
      <w:r>
        <w:fldChar w:fldCharType="begin"/>
      </w:r>
      <w:r>
        <w:instrText xml:space="preserve"> PAGEREF _Toc503446406 \h </w:instrText>
      </w:r>
      <w:r>
        <w:fldChar w:fldCharType="separate"/>
      </w:r>
      <w:r w:rsidR="006051C8">
        <w:t>5</w:t>
      </w:r>
      <w:r>
        <w:fldChar w:fldCharType="end"/>
      </w:r>
    </w:p>
    <w:p w14:paraId="67819F34" w14:textId="6DB486DB" w:rsidR="00FA23FA" w:rsidRPr="00845009" w:rsidRDefault="00FA23FA" w:rsidP="00845009">
      <w:pPr>
        <w:pStyle w:val="TOC2"/>
        <w:rPr>
          <w:rFonts w:ascii="Calibri" w:hAnsi="Calibri"/>
          <w:sz w:val="22"/>
        </w:rPr>
      </w:pPr>
      <w:r w:rsidRPr="00675F8C">
        <w:t>OC8A.4.3   RISSP</w:t>
      </w:r>
      <w:r>
        <w:tab/>
      </w:r>
      <w:r>
        <w:fldChar w:fldCharType="begin"/>
      </w:r>
      <w:r>
        <w:instrText xml:space="preserve"> PAGEREF _Toc503446407 \h </w:instrText>
      </w:r>
      <w:r>
        <w:fldChar w:fldCharType="separate"/>
      </w:r>
      <w:r w:rsidR="006051C8">
        <w:t>5</w:t>
      </w:r>
      <w:r>
        <w:fldChar w:fldCharType="end"/>
      </w:r>
    </w:p>
    <w:p w14:paraId="72C570CB" w14:textId="28DF8BDA" w:rsidR="00FA23FA" w:rsidRPr="00845009" w:rsidRDefault="00FA23FA" w:rsidP="00845009">
      <w:pPr>
        <w:pStyle w:val="TOC1"/>
        <w:rPr>
          <w:rFonts w:ascii="Calibri" w:hAnsi="Calibri"/>
          <w:sz w:val="22"/>
        </w:rPr>
      </w:pPr>
      <w:r w:rsidRPr="00675F8C">
        <w:rPr>
          <w:noProof/>
        </w:rPr>
        <w:t>OC8A.5   SAFETY PRECAUTIONS ON HV APPARATUS</w:t>
      </w:r>
      <w:r>
        <w:rPr>
          <w:noProof/>
        </w:rPr>
        <w:tab/>
      </w:r>
      <w:r>
        <w:rPr>
          <w:noProof/>
        </w:rPr>
        <w:fldChar w:fldCharType="begin"/>
      </w:r>
      <w:r>
        <w:rPr>
          <w:noProof/>
        </w:rPr>
        <w:instrText xml:space="preserve"> PAGEREF _Toc503446408 \h </w:instrText>
      </w:r>
      <w:r>
        <w:rPr>
          <w:noProof/>
        </w:rPr>
      </w:r>
      <w:r>
        <w:rPr>
          <w:noProof/>
        </w:rPr>
        <w:fldChar w:fldCharType="separate"/>
      </w:r>
      <w:r w:rsidR="006051C8">
        <w:rPr>
          <w:noProof/>
        </w:rPr>
        <w:t>6</w:t>
      </w:r>
      <w:r>
        <w:rPr>
          <w:noProof/>
        </w:rPr>
        <w:fldChar w:fldCharType="end"/>
      </w:r>
    </w:p>
    <w:p w14:paraId="1B8512F6" w14:textId="0E7C2CDB" w:rsidR="00FA23FA" w:rsidRPr="00845009" w:rsidRDefault="00FA23FA" w:rsidP="00845009">
      <w:pPr>
        <w:pStyle w:val="TOC2"/>
        <w:rPr>
          <w:rFonts w:ascii="Calibri" w:hAnsi="Calibri"/>
          <w:sz w:val="22"/>
        </w:rPr>
      </w:pPr>
      <w:r w:rsidRPr="00675F8C">
        <w:t>OC8A.5.1   Agreement Of Safety Precautions</w:t>
      </w:r>
      <w:r>
        <w:tab/>
      </w:r>
      <w:r>
        <w:fldChar w:fldCharType="begin"/>
      </w:r>
      <w:r>
        <w:instrText xml:space="preserve"> PAGEREF _Toc503446409 \h </w:instrText>
      </w:r>
      <w:r>
        <w:fldChar w:fldCharType="separate"/>
      </w:r>
      <w:r w:rsidR="006051C8">
        <w:t>6</w:t>
      </w:r>
      <w:r>
        <w:fldChar w:fldCharType="end"/>
      </w:r>
    </w:p>
    <w:p w14:paraId="5B351A8B" w14:textId="1D051FCC" w:rsidR="00FA23FA" w:rsidRPr="00845009" w:rsidRDefault="00FA23FA" w:rsidP="00845009">
      <w:pPr>
        <w:pStyle w:val="TOC2"/>
        <w:rPr>
          <w:rFonts w:ascii="Calibri" w:hAnsi="Calibri"/>
          <w:sz w:val="22"/>
        </w:rPr>
      </w:pPr>
      <w:r w:rsidRPr="00675F8C">
        <w:t>OC8A.5.2   Implementation Of Isolation</w:t>
      </w:r>
      <w:r>
        <w:tab/>
      </w:r>
      <w:r>
        <w:fldChar w:fldCharType="begin"/>
      </w:r>
      <w:r>
        <w:instrText xml:space="preserve"> PAGEREF _Toc503446410 \h </w:instrText>
      </w:r>
      <w:r>
        <w:fldChar w:fldCharType="separate"/>
      </w:r>
      <w:r w:rsidR="006051C8">
        <w:t>6</w:t>
      </w:r>
      <w:r>
        <w:fldChar w:fldCharType="end"/>
      </w:r>
    </w:p>
    <w:p w14:paraId="1F4822A9" w14:textId="1946858E" w:rsidR="00FA23FA" w:rsidRPr="00845009" w:rsidRDefault="00FA23FA" w:rsidP="00845009">
      <w:pPr>
        <w:pStyle w:val="TOC2"/>
        <w:rPr>
          <w:rFonts w:ascii="Calibri" w:hAnsi="Calibri"/>
          <w:sz w:val="22"/>
        </w:rPr>
      </w:pPr>
      <w:r w:rsidRPr="00675F8C">
        <w:t>OC8A.5.3   Implementation Of Earthing</w:t>
      </w:r>
      <w:r>
        <w:tab/>
      </w:r>
      <w:r>
        <w:fldChar w:fldCharType="begin"/>
      </w:r>
      <w:r>
        <w:instrText xml:space="preserve"> PAGEREF _Toc503446411 \h </w:instrText>
      </w:r>
      <w:r>
        <w:fldChar w:fldCharType="separate"/>
      </w:r>
      <w:r w:rsidR="006051C8">
        <w:t>7</w:t>
      </w:r>
      <w:r>
        <w:fldChar w:fldCharType="end"/>
      </w:r>
    </w:p>
    <w:p w14:paraId="2D6670E8" w14:textId="245B7D72" w:rsidR="00FA23FA" w:rsidRPr="00845009" w:rsidRDefault="00FA23FA" w:rsidP="00845009">
      <w:pPr>
        <w:pStyle w:val="TOC2"/>
        <w:rPr>
          <w:rFonts w:ascii="Calibri" w:hAnsi="Calibri"/>
          <w:sz w:val="22"/>
        </w:rPr>
      </w:pPr>
      <w:r w:rsidRPr="00675F8C">
        <w:t>OC8A.5.4   RISSP Issue Procedure</w:t>
      </w:r>
      <w:r>
        <w:tab/>
      </w:r>
      <w:r>
        <w:fldChar w:fldCharType="begin"/>
      </w:r>
      <w:r>
        <w:instrText xml:space="preserve"> PAGEREF _Toc503446412 \h </w:instrText>
      </w:r>
      <w:r>
        <w:fldChar w:fldCharType="separate"/>
      </w:r>
      <w:r w:rsidR="006051C8">
        <w:t>8</w:t>
      </w:r>
      <w:r>
        <w:fldChar w:fldCharType="end"/>
      </w:r>
    </w:p>
    <w:p w14:paraId="4E064102" w14:textId="3C4D184D" w:rsidR="00FA23FA" w:rsidRPr="00845009" w:rsidRDefault="00FA23FA" w:rsidP="00845009">
      <w:pPr>
        <w:pStyle w:val="TOC2"/>
        <w:rPr>
          <w:rFonts w:ascii="Calibri" w:hAnsi="Calibri"/>
          <w:sz w:val="22"/>
        </w:rPr>
      </w:pPr>
      <w:r w:rsidRPr="00675F8C">
        <w:t>OC8A.5.5   RISSP Cancellation Procedure</w:t>
      </w:r>
      <w:r>
        <w:tab/>
      </w:r>
      <w:r>
        <w:fldChar w:fldCharType="begin"/>
      </w:r>
      <w:r>
        <w:instrText xml:space="preserve"> PAGEREF _Toc503446413 \h </w:instrText>
      </w:r>
      <w:r>
        <w:fldChar w:fldCharType="separate"/>
      </w:r>
      <w:r w:rsidR="006051C8">
        <w:t>10</w:t>
      </w:r>
      <w:r>
        <w:fldChar w:fldCharType="end"/>
      </w:r>
    </w:p>
    <w:p w14:paraId="60F8C390" w14:textId="3B420006" w:rsidR="00FA23FA" w:rsidRPr="00845009" w:rsidRDefault="00FA23FA" w:rsidP="00845009">
      <w:pPr>
        <w:pStyle w:val="TOC2"/>
        <w:rPr>
          <w:rFonts w:ascii="Calibri" w:hAnsi="Calibri"/>
          <w:sz w:val="22"/>
        </w:rPr>
      </w:pPr>
      <w:r w:rsidRPr="00675F8C">
        <w:t>OC8A.5.6   RISSP Change Control</w:t>
      </w:r>
      <w:r>
        <w:tab/>
      </w:r>
      <w:r>
        <w:fldChar w:fldCharType="begin"/>
      </w:r>
      <w:r>
        <w:instrText xml:space="preserve"> PAGEREF _Toc503446414 \h </w:instrText>
      </w:r>
      <w:r>
        <w:fldChar w:fldCharType="separate"/>
      </w:r>
      <w:r w:rsidR="006051C8">
        <w:t>10</w:t>
      </w:r>
      <w:r>
        <w:fldChar w:fldCharType="end"/>
      </w:r>
    </w:p>
    <w:p w14:paraId="42736359" w14:textId="37113783" w:rsidR="00FA23FA" w:rsidRPr="00845009" w:rsidRDefault="00FA23FA" w:rsidP="00845009">
      <w:pPr>
        <w:pStyle w:val="TOC1"/>
        <w:rPr>
          <w:rFonts w:ascii="Calibri" w:hAnsi="Calibri"/>
          <w:sz w:val="22"/>
        </w:rPr>
      </w:pPr>
      <w:r w:rsidRPr="00675F8C">
        <w:rPr>
          <w:noProof/>
        </w:rPr>
        <w:t>OC8A.6   TESTING AFFECTING ANOTHER SAFETY CO-ORDINATOR’S SYSTEM</w:t>
      </w:r>
      <w:r>
        <w:rPr>
          <w:noProof/>
        </w:rPr>
        <w:tab/>
      </w:r>
      <w:r>
        <w:rPr>
          <w:noProof/>
        </w:rPr>
        <w:fldChar w:fldCharType="begin"/>
      </w:r>
      <w:r>
        <w:rPr>
          <w:noProof/>
        </w:rPr>
        <w:instrText xml:space="preserve"> PAGEREF _Toc503446415 \h </w:instrText>
      </w:r>
      <w:r>
        <w:rPr>
          <w:noProof/>
        </w:rPr>
      </w:r>
      <w:r>
        <w:rPr>
          <w:noProof/>
        </w:rPr>
        <w:fldChar w:fldCharType="separate"/>
      </w:r>
      <w:r w:rsidR="006051C8">
        <w:rPr>
          <w:noProof/>
        </w:rPr>
        <w:t>10</w:t>
      </w:r>
      <w:r>
        <w:rPr>
          <w:noProof/>
        </w:rPr>
        <w:fldChar w:fldCharType="end"/>
      </w:r>
    </w:p>
    <w:p w14:paraId="5FB726B8" w14:textId="40D2C816" w:rsidR="00FA23FA" w:rsidRPr="00845009" w:rsidRDefault="00FA23FA" w:rsidP="00845009">
      <w:pPr>
        <w:pStyle w:val="TOC1"/>
        <w:rPr>
          <w:rFonts w:ascii="Calibri" w:hAnsi="Calibri"/>
          <w:sz w:val="22"/>
        </w:rPr>
      </w:pPr>
      <w:r w:rsidRPr="00675F8C">
        <w:rPr>
          <w:noProof/>
        </w:rPr>
        <w:t>OC8A.7   EMERGENCY SITUATIONS</w:t>
      </w:r>
      <w:r>
        <w:rPr>
          <w:noProof/>
        </w:rPr>
        <w:tab/>
      </w:r>
      <w:r>
        <w:rPr>
          <w:noProof/>
        </w:rPr>
        <w:fldChar w:fldCharType="begin"/>
      </w:r>
      <w:r>
        <w:rPr>
          <w:noProof/>
        </w:rPr>
        <w:instrText xml:space="preserve"> PAGEREF _Toc503446416 \h </w:instrText>
      </w:r>
      <w:r>
        <w:rPr>
          <w:noProof/>
        </w:rPr>
      </w:r>
      <w:r>
        <w:rPr>
          <w:noProof/>
        </w:rPr>
        <w:fldChar w:fldCharType="separate"/>
      </w:r>
      <w:r w:rsidR="006051C8">
        <w:rPr>
          <w:noProof/>
        </w:rPr>
        <w:t>11</w:t>
      </w:r>
      <w:r>
        <w:rPr>
          <w:noProof/>
        </w:rPr>
        <w:fldChar w:fldCharType="end"/>
      </w:r>
    </w:p>
    <w:p w14:paraId="1055556F" w14:textId="0E818F25" w:rsidR="00FA23FA" w:rsidRPr="00845009" w:rsidRDefault="00FA23FA" w:rsidP="00845009">
      <w:pPr>
        <w:pStyle w:val="TOC1"/>
        <w:rPr>
          <w:rFonts w:ascii="Calibri" w:hAnsi="Calibri"/>
          <w:sz w:val="22"/>
        </w:rPr>
      </w:pPr>
      <w:r w:rsidRPr="00675F8C">
        <w:rPr>
          <w:noProof/>
        </w:rPr>
        <w:t>OC8A.8   SAFETY PRECAUTIONS RELATING TO WORKING ON EQUIPMENT NEAR TO THE HV SYSTEM</w:t>
      </w:r>
      <w:r>
        <w:rPr>
          <w:noProof/>
        </w:rPr>
        <w:tab/>
      </w:r>
      <w:r>
        <w:rPr>
          <w:noProof/>
        </w:rPr>
        <w:fldChar w:fldCharType="begin"/>
      </w:r>
      <w:r>
        <w:rPr>
          <w:noProof/>
        </w:rPr>
        <w:instrText xml:space="preserve"> PAGEREF _Toc503446417 \h </w:instrText>
      </w:r>
      <w:r>
        <w:rPr>
          <w:noProof/>
        </w:rPr>
      </w:r>
      <w:r>
        <w:rPr>
          <w:noProof/>
        </w:rPr>
        <w:fldChar w:fldCharType="separate"/>
      </w:r>
      <w:r w:rsidR="006051C8">
        <w:rPr>
          <w:noProof/>
        </w:rPr>
        <w:t>12</w:t>
      </w:r>
      <w:r>
        <w:rPr>
          <w:noProof/>
        </w:rPr>
        <w:fldChar w:fldCharType="end"/>
      </w:r>
    </w:p>
    <w:p w14:paraId="34BB4F14" w14:textId="6053E16C" w:rsidR="00FA23FA" w:rsidRPr="00845009" w:rsidRDefault="00FA23FA" w:rsidP="00845009">
      <w:pPr>
        <w:pStyle w:val="TOC2"/>
        <w:rPr>
          <w:rFonts w:ascii="Calibri" w:hAnsi="Calibri"/>
          <w:sz w:val="22"/>
        </w:rPr>
      </w:pPr>
      <w:r w:rsidRPr="00675F8C">
        <w:t>OC8A.8.1   Agreement of Safety Precautions</w:t>
      </w:r>
      <w:r>
        <w:tab/>
      </w:r>
      <w:r>
        <w:fldChar w:fldCharType="begin"/>
      </w:r>
      <w:r>
        <w:instrText xml:space="preserve"> PAGEREF _Toc503446418 \h </w:instrText>
      </w:r>
      <w:r>
        <w:fldChar w:fldCharType="separate"/>
      </w:r>
      <w:r w:rsidR="006051C8">
        <w:t>12</w:t>
      </w:r>
      <w:r>
        <w:fldChar w:fldCharType="end"/>
      </w:r>
    </w:p>
    <w:p w14:paraId="10D57E3F" w14:textId="34743B59" w:rsidR="00FA23FA" w:rsidRPr="00845009" w:rsidRDefault="00FA23FA" w:rsidP="00845009">
      <w:pPr>
        <w:pStyle w:val="TOC2"/>
        <w:rPr>
          <w:rFonts w:ascii="Calibri" w:hAnsi="Calibri"/>
          <w:sz w:val="22"/>
        </w:rPr>
      </w:pPr>
      <w:r w:rsidRPr="00675F8C">
        <w:t>OC8A.8.2   Implementation of Isolation and Earthing</w:t>
      </w:r>
      <w:r>
        <w:tab/>
      </w:r>
      <w:r>
        <w:fldChar w:fldCharType="begin"/>
      </w:r>
      <w:r>
        <w:instrText xml:space="preserve"> PAGEREF _Toc503446419 \h </w:instrText>
      </w:r>
      <w:r>
        <w:fldChar w:fldCharType="separate"/>
      </w:r>
      <w:r w:rsidR="006051C8">
        <w:t>12</w:t>
      </w:r>
      <w:r>
        <w:fldChar w:fldCharType="end"/>
      </w:r>
    </w:p>
    <w:p w14:paraId="6958F167" w14:textId="58DEBFCC" w:rsidR="00FA23FA" w:rsidRPr="00845009" w:rsidRDefault="00FA23FA" w:rsidP="00845009">
      <w:pPr>
        <w:pStyle w:val="TOC2"/>
        <w:rPr>
          <w:rFonts w:ascii="Calibri" w:hAnsi="Calibri"/>
          <w:sz w:val="22"/>
        </w:rPr>
      </w:pPr>
      <w:r w:rsidRPr="00675F8C">
        <w:t>OC8A.8.3   Permit For Work For Proximity Work Issue Procedure</w:t>
      </w:r>
      <w:r>
        <w:tab/>
      </w:r>
      <w:r>
        <w:fldChar w:fldCharType="begin"/>
      </w:r>
      <w:r>
        <w:instrText xml:space="preserve"> PAGEREF _Toc503446420 \h </w:instrText>
      </w:r>
      <w:r>
        <w:fldChar w:fldCharType="separate"/>
      </w:r>
      <w:r w:rsidR="006051C8">
        <w:t>13</w:t>
      </w:r>
      <w:r>
        <w:fldChar w:fldCharType="end"/>
      </w:r>
    </w:p>
    <w:p w14:paraId="1431F74E" w14:textId="26195974" w:rsidR="00FA23FA" w:rsidRPr="00845009" w:rsidRDefault="00FA23FA" w:rsidP="00845009">
      <w:pPr>
        <w:pStyle w:val="TOC2"/>
        <w:rPr>
          <w:rFonts w:ascii="Calibri" w:hAnsi="Calibri"/>
          <w:sz w:val="22"/>
        </w:rPr>
      </w:pPr>
      <w:r w:rsidRPr="00675F8C">
        <w:t>OC8A.8.4   Permit For Work For Proximity Work Cancellation Procedure</w:t>
      </w:r>
      <w:r>
        <w:tab/>
      </w:r>
      <w:r>
        <w:fldChar w:fldCharType="begin"/>
      </w:r>
      <w:r>
        <w:instrText xml:space="preserve"> PAGEREF _Toc503446421 \h </w:instrText>
      </w:r>
      <w:r>
        <w:fldChar w:fldCharType="separate"/>
      </w:r>
      <w:r w:rsidR="006051C8">
        <w:t>13</w:t>
      </w:r>
      <w:r>
        <w:fldChar w:fldCharType="end"/>
      </w:r>
    </w:p>
    <w:p w14:paraId="5BE91A9D" w14:textId="750DF295" w:rsidR="00FA23FA" w:rsidRPr="00845009" w:rsidRDefault="00FA23FA" w:rsidP="00845009">
      <w:pPr>
        <w:pStyle w:val="TOC1"/>
        <w:rPr>
          <w:rFonts w:ascii="Calibri" w:hAnsi="Calibri"/>
          <w:sz w:val="22"/>
        </w:rPr>
      </w:pPr>
      <w:r w:rsidRPr="00675F8C">
        <w:rPr>
          <w:noProof/>
        </w:rPr>
        <w:t>OC8A.9   LOSS OF INTEGRITY OF SAFETY PRECAUTIONS</w:t>
      </w:r>
      <w:r>
        <w:rPr>
          <w:noProof/>
        </w:rPr>
        <w:tab/>
      </w:r>
      <w:r>
        <w:rPr>
          <w:noProof/>
        </w:rPr>
        <w:fldChar w:fldCharType="begin"/>
      </w:r>
      <w:r>
        <w:rPr>
          <w:noProof/>
        </w:rPr>
        <w:instrText xml:space="preserve"> PAGEREF _Toc503446422 \h </w:instrText>
      </w:r>
      <w:r>
        <w:rPr>
          <w:noProof/>
        </w:rPr>
      </w:r>
      <w:r>
        <w:rPr>
          <w:noProof/>
        </w:rPr>
        <w:fldChar w:fldCharType="separate"/>
      </w:r>
      <w:r w:rsidR="006051C8">
        <w:rPr>
          <w:noProof/>
        </w:rPr>
        <w:t>13</w:t>
      </w:r>
      <w:r>
        <w:rPr>
          <w:noProof/>
        </w:rPr>
        <w:fldChar w:fldCharType="end"/>
      </w:r>
    </w:p>
    <w:p w14:paraId="18AEEA7B" w14:textId="76C4D778" w:rsidR="00FA23FA" w:rsidRPr="00845009" w:rsidRDefault="00FA23FA" w:rsidP="00845009">
      <w:pPr>
        <w:pStyle w:val="TOC1"/>
        <w:rPr>
          <w:rFonts w:ascii="Calibri" w:hAnsi="Calibri"/>
          <w:sz w:val="22"/>
        </w:rPr>
      </w:pPr>
      <w:r w:rsidRPr="00675F8C">
        <w:rPr>
          <w:noProof/>
        </w:rPr>
        <w:t>OC8A.10   SAFETY LOG</w:t>
      </w:r>
      <w:r>
        <w:rPr>
          <w:noProof/>
        </w:rPr>
        <w:tab/>
      </w:r>
      <w:r>
        <w:rPr>
          <w:noProof/>
        </w:rPr>
        <w:fldChar w:fldCharType="begin"/>
      </w:r>
      <w:r>
        <w:rPr>
          <w:noProof/>
        </w:rPr>
        <w:instrText xml:space="preserve"> PAGEREF _Toc503446423 \h </w:instrText>
      </w:r>
      <w:r>
        <w:rPr>
          <w:noProof/>
        </w:rPr>
      </w:r>
      <w:r>
        <w:rPr>
          <w:noProof/>
        </w:rPr>
        <w:fldChar w:fldCharType="separate"/>
      </w:r>
      <w:r w:rsidR="006051C8">
        <w:rPr>
          <w:noProof/>
        </w:rPr>
        <w:t>13</w:t>
      </w:r>
      <w:r>
        <w:rPr>
          <w:noProof/>
        </w:rPr>
        <w:fldChar w:fldCharType="end"/>
      </w:r>
    </w:p>
    <w:p w14:paraId="09662450" w14:textId="084760B2" w:rsidR="00FA23FA" w:rsidRPr="00845009" w:rsidRDefault="00FA23FA" w:rsidP="00845009">
      <w:pPr>
        <w:pStyle w:val="TOC1"/>
        <w:rPr>
          <w:rFonts w:ascii="Calibri" w:hAnsi="Calibri"/>
          <w:sz w:val="22"/>
        </w:rPr>
      </w:pPr>
      <w:r w:rsidRPr="00675F8C">
        <w:rPr>
          <w:bCs/>
          <w:noProof/>
        </w:rPr>
        <w:t>APPENDIX A - RISSP-R</w:t>
      </w:r>
      <w:r>
        <w:rPr>
          <w:noProof/>
        </w:rPr>
        <w:tab/>
      </w:r>
      <w:r>
        <w:rPr>
          <w:noProof/>
        </w:rPr>
        <w:fldChar w:fldCharType="begin"/>
      </w:r>
      <w:r>
        <w:rPr>
          <w:noProof/>
        </w:rPr>
        <w:instrText xml:space="preserve"> PAGEREF _Toc503446424 \h </w:instrText>
      </w:r>
      <w:r>
        <w:rPr>
          <w:noProof/>
        </w:rPr>
      </w:r>
      <w:r>
        <w:rPr>
          <w:noProof/>
        </w:rPr>
        <w:fldChar w:fldCharType="separate"/>
      </w:r>
      <w:r w:rsidR="006051C8">
        <w:rPr>
          <w:noProof/>
        </w:rPr>
        <w:t>14</w:t>
      </w:r>
      <w:r>
        <w:rPr>
          <w:noProof/>
        </w:rPr>
        <w:fldChar w:fldCharType="end"/>
      </w:r>
    </w:p>
    <w:p w14:paraId="2E8BCA4F" w14:textId="209C0CFF" w:rsidR="00FA23FA" w:rsidRPr="00845009" w:rsidRDefault="00FA23FA" w:rsidP="00845009">
      <w:pPr>
        <w:pStyle w:val="TOC1"/>
        <w:rPr>
          <w:rFonts w:ascii="Calibri" w:hAnsi="Calibri"/>
          <w:sz w:val="22"/>
        </w:rPr>
      </w:pPr>
      <w:r w:rsidRPr="00675F8C">
        <w:rPr>
          <w:bCs/>
          <w:noProof/>
        </w:rPr>
        <w:t>APPENDIX B - RISSP-I</w:t>
      </w:r>
      <w:r>
        <w:rPr>
          <w:noProof/>
        </w:rPr>
        <w:tab/>
      </w:r>
      <w:r>
        <w:rPr>
          <w:noProof/>
        </w:rPr>
        <w:fldChar w:fldCharType="begin"/>
      </w:r>
      <w:r>
        <w:rPr>
          <w:noProof/>
        </w:rPr>
        <w:instrText xml:space="preserve"> PAGEREF _Toc503446425 \h </w:instrText>
      </w:r>
      <w:r>
        <w:rPr>
          <w:noProof/>
        </w:rPr>
      </w:r>
      <w:r>
        <w:rPr>
          <w:noProof/>
        </w:rPr>
        <w:fldChar w:fldCharType="separate"/>
      </w:r>
      <w:r w:rsidR="006051C8">
        <w:rPr>
          <w:noProof/>
        </w:rPr>
        <w:t>16</w:t>
      </w:r>
      <w:r>
        <w:rPr>
          <w:noProof/>
        </w:rPr>
        <w:fldChar w:fldCharType="end"/>
      </w:r>
    </w:p>
    <w:p w14:paraId="43DD09D9" w14:textId="5159B96D" w:rsidR="00FA23FA" w:rsidRPr="00845009" w:rsidRDefault="00FA23FA" w:rsidP="00845009">
      <w:pPr>
        <w:pStyle w:val="TOC1"/>
        <w:rPr>
          <w:rFonts w:ascii="Calibri" w:hAnsi="Calibri"/>
          <w:sz w:val="22"/>
        </w:rPr>
      </w:pPr>
      <w:r w:rsidRPr="00675F8C">
        <w:rPr>
          <w:bCs/>
          <w:noProof/>
        </w:rPr>
        <w:t>APPENDIX C- FLOWCHARTS</w:t>
      </w:r>
      <w:r>
        <w:rPr>
          <w:noProof/>
        </w:rPr>
        <w:tab/>
      </w:r>
      <w:r>
        <w:rPr>
          <w:noProof/>
        </w:rPr>
        <w:fldChar w:fldCharType="begin"/>
      </w:r>
      <w:r>
        <w:rPr>
          <w:noProof/>
        </w:rPr>
        <w:instrText xml:space="preserve"> PAGEREF _Toc503446426 \h </w:instrText>
      </w:r>
      <w:r>
        <w:rPr>
          <w:noProof/>
        </w:rPr>
      </w:r>
      <w:r>
        <w:rPr>
          <w:noProof/>
        </w:rPr>
        <w:fldChar w:fldCharType="separate"/>
      </w:r>
      <w:r w:rsidR="006051C8">
        <w:rPr>
          <w:noProof/>
        </w:rPr>
        <w:t>18</w:t>
      </w:r>
      <w:r>
        <w:rPr>
          <w:noProof/>
        </w:rPr>
        <w:fldChar w:fldCharType="end"/>
      </w:r>
    </w:p>
    <w:p w14:paraId="11CF98CF" w14:textId="7025D26C" w:rsidR="00FA23FA" w:rsidRPr="00845009" w:rsidRDefault="00FA23FA" w:rsidP="00845009">
      <w:pPr>
        <w:pStyle w:val="TOC2"/>
        <w:rPr>
          <w:rFonts w:ascii="Calibri" w:hAnsi="Calibri"/>
          <w:sz w:val="22"/>
        </w:rPr>
      </w:pPr>
      <w:r w:rsidRPr="00675F8C">
        <w:t>APPENDIX C1 - RISSP ISSUE PROCESS</w:t>
      </w:r>
      <w:r>
        <w:tab/>
      </w:r>
      <w:r>
        <w:fldChar w:fldCharType="begin"/>
      </w:r>
      <w:r>
        <w:instrText xml:space="preserve"> PAGEREF _Toc503446427 \h </w:instrText>
      </w:r>
      <w:r>
        <w:fldChar w:fldCharType="separate"/>
      </w:r>
      <w:r w:rsidR="006051C8">
        <w:t>18</w:t>
      </w:r>
      <w:r>
        <w:fldChar w:fldCharType="end"/>
      </w:r>
    </w:p>
    <w:p w14:paraId="642601E8" w14:textId="70371D66" w:rsidR="00FA23FA" w:rsidRPr="00845009" w:rsidRDefault="00FA23FA" w:rsidP="00845009">
      <w:pPr>
        <w:pStyle w:val="TOC2"/>
        <w:rPr>
          <w:rFonts w:ascii="Calibri" w:hAnsi="Calibri"/>
          <w:sz w:val="22"/>
        </w:rPr>
      </w:pPr>
      <w:r w:rsidRPr="00675F8C">
        <w:t>APPENDIX C2 - TESTING PROCESS</w:t>
      </w:r>
      <w:r>
        <w:tab/>
      </w:r>
      <w:r>
        <w:fldChar w:fldCharType="begin"/>
      </w:r>
      <w:r>
        <w:instrText xml:space="preserve"> PAGEREF _Toc503446428 \h </w:instrText>
      </w:r>
      <w:r>
        <w:fldChar w:fldCharType="separate"/>
      </w:r>
      <w:r w:rsidR="006051C8">
        <w:t>19</w:t>
      </w:r>
      <w:r>
        <w:fldChar w:fldCharType="end"/>
      </w:r>
    </w:p>
    <w:p w14:paraId="212410C7" w14:textId="14948EBA" w:rsidR="00FA23FA" w:rsidRPr="00845009" w:rsidRDefault="00FA23FA" w:rsidP="00845009">
      <w:pPr>
        <w:pStyle w:val="TOC2"/>
        <w:rPr>
          <w:rFonts w:ascii="Calibri" w:hAnsi="Calibri"/>
          <w:sz w:val="22"/>
        </w:rPr>
      </w:pPr>
      <w:r w:rsidRPr="00675F8C">
        <w:t>APPENDIX C3 - RISSP CANCELLATION PROCESS</w:t>
      </w:r>
      <w:r>
        <w:tab/>
      </w:r>
      <w:r>
        <w:fldChar w:fldCharType="begin"/>
      </w:r>
      <w:r>
        <w:instrText xml:space="preserve"> PAGEREF _Toc503446429 \h </w:instrText>
      </w:r>
      <w:r>
        <w:fldChar w:fldCharType="separate"/>
      </w:r>
      <w:r w:rsidR="006051C8">
        <w:t>20</w:t>
      </w:r>
      <w:r>
        <w:fldChar w:fldCharType="end"/>
      </w:r>
    </w:p>
    <w:p w14:paraId="7FA4608E" w14:textId="49B7F942" w:rsidR="00FA23FA" w:rsidRPr="00845009" w:rsidRDefault="00FA23FA" w:rsidP="00845009">
      <w:pPr>
        <w:pStyle w:val="TOC2"/>
        <w:rPr>
          <w:rFonts w:ascii="Calibri" w:hAnsi="Calibri"/>
          <w:sz w:val="22"/>
        </w:rPr>
      </w:pPr>
      <w:r w:rsidRPr="00675F8C">
        <w:t xml:space="preserve">APPENDIX C4 - </w:t>
      </w:r>
      <w:r w:rsidRPr="00675F8C">
        <w:rPr>
          <w:rFonts w:cs="Arial"/>
        </w:rPr>
        <w:t>PROCESS FOR WORKING NEAR TO SYSTEM EQUIPMENT</w:t>
      </w:r>
      <w:r>
        <w:tab/>
      </w:r>
      <w:r>
        <w:fldChar w:fldCharType="begin"/>
      </w:r>
      <w:r>
        <w:instrText xml:space="preserve"> PAGEREF _Toc503446430 \h </w:instrText>
      </w:r>
      <w:r>
        <w:fldChar w:fldCharType="separate"/>
      </w:r>
      <w:r w:rsidR="006051C8">
        <w:t>21</w:t>
      </w:r>
      <w:r>
        <w:fldChar w:fldCharType="end"/>
      </w:r>
    </w:p>
    <w:p w14:paraId="6019259D" w14:textId="4F709A54" w:rsidR="00FA23FA" w:rsidRPr="00845009" w:rsidRDefault="00FA23FA" w:rsidP="00845009">
      <w:pPr>
        <w:pStyle w:val="TOC1"/>
        <w:rPr>
          <w:rFonts w:ascii="Calibri" w:hAnsi="Calibri"/>
          <w:sz w:val="22"/>
        </w:rPr>
      </w:pPr>
      <w:r w:rsidRPr="00675F8C">
        <w:rPr>
          <w:bCs/>
          <w:noProof/>
        </w:rPr>
        <w:t>APPENDIX D - NATIONAL GRID SAFETY CIRCULAR</w:t>
      </w:r>
      <w:r>
        <w:rPr>
          <w:noProof/>
        </w:rPr>
        <w:tab/>
      </w:r>
      <w:r>
        <w:rPr>
          <w:noProof/>
        </w:rPr>
        <w:fldChar w:fldCharType="begin"/>
      </w:r>
      <w:r>
        <w:rPr>
          <w:noProof/>
        </w:rPr>
        <w:instrText xml:space="preserve"> PAGEREF _Toc503446431 \h </w:instrText>
      </w:r>
      <w:r>
        <w:rPr>
          <w:noProof/>
        </w:rPr>
      </w:r>
      <w:r>
        <w:rPr>
          <w:noProof/>
        </w:rPr>
        <w:fldChar w:fldCharType="separate"/>
      </w:r>
      <w:r w:rsidR="006051C8">
        <w:rPr>
          <w:noProof/>
        </w:rPr>
        <w:t>22</w:t>
      </w:r>
      <w:r>
        <w:rPr>
          <w:noProof/>
        </w:rPr>
        <w:fldChar w:fldCharType="end"/>
      </w:r>
    </w:p>
    <w:p w14:paraId="3FC4E5F5" w14:textId="20F92FE6" w:rsidR="00FA23FA" w:rsidRPr="00845009" w:rsidRDefault="00FA23FA" w:rsidP="00845009">
      <w:pPr>
        <w:pStyle w:val="TOC1"/>
        <w:rPr>
          <w:rFonts w:ascii="Calibri" w:hAnsi="Calibri"/>
          <w:sz w:val="22"/>
        </w:rPr>
      </w:pPr>
      <w:r w:rsidRPr="00675F8C">
        <w:rPr>
          <w:bCs/>
          <w:noProof/>
        </w:rPr>
        <w:t xml:space="preserve">APPENDIX E - FORM OF </w:t>
      </w:r>
      <w:r w:rsidR="00F23B6E">
        <w:rPr>
          <w:bCs/>
          <w:noProof/>
        </w:rPr>
        <w:t>N</w:t>
      </w:r>
      <w:r w:rsidR="002433F4">
        <w:rPr>
          <w:bCs/>
          <w:noProof/>
        </w:rPr>
        <w:t>GET</w:t>
      </w:r>
      <w:r w:rsidR="00FE5797">
        <w:rPr>
          <w:bCs/>
          <w:noProof/>
        </w:rPr>
        <w:t>'S</w:t>
      </w:r>
      <w:r w:rsidRPr="00675F8C">
        <w:rPr>
          <w:bCs/>
          <w:noProof/>
        </w:rPr>
        <w:t xml:space="preserve"> PERMIT TO WORK</w:t>
      </w:r>
      <w:r>
        <w:rPr>
          <w:noProof/>
        </w:rPr>
        <w:tab/>
      </w:r>
      <w:r>
        <w:rPr>
          <w:noProof/>
        </w:rPr>
        <w:fldChar w:fldCharType="begin"/>
      </w:r>
      <w:r>
        <w:rPr>
          <w:noProof/>
        </w:rPr>
        <w:instrText xml:space="preserve"> PAGEREF _Toc503446432 \h </w:instrText>
      </w:r>
      <w:r>
        <w:rPr>
          <w:noProof/>
        </w:rPr>
      </w:r>
      <w:r>
        <w:rPr>
          <w:noProof/>
        </w:rPr>
        <w:fldChar w:fldCharType="separate"/>
      </w:r>
      <w:r w:rsidR="006051C8">
        <w:rPr>
          <w:noProof/>
        </w:rPr>
        <w:t>23</w:t>
      </w:r>
      <w:r>
        <w:rPr>
          <w:noProof/>
        </w:rPr>
        <w:fldChar w:fldCharType="end"/>
      </w:r>
    </w:p>
    <w:p w14:paraId="7FB6AD62" w14:textId="77777777" w:rsidR="00B33C73" w:rsidRDefault="002E0752" w:rsidP="00557DBC">
      <w:pPr>
        <w:pStyle w:val="TOC3"/>
        <w:tabs>
          <w:tab w:val="clear" w:pos="9736"/>
          <w:tab w:val="right" w:leader="dot" w:pos="9600"/>
        </w:tabs>
      </w:pPr>
      <w:r w:rsidRPr="00FA23FA">
        <w:fldChar w:fldCharType="end"/>
      </w:r>
    </w:p>
    <w:p w14:paraId="1E269073" w14:textId="77777777" w:rsidR="00B33C73" w:rsidRPr="00B33C73" w:rsidRDefault="00B33C73" w:rsidP="00B33C73"/>
    <w:p w14:paraId="48804B64" w14:textId="77777777" w:rsidR="00B33C73" w:rsidRPr="00B33C73" w:rsidRDefault="00B33C73" w:rsidP="00B33C73"/>
    <w:p w14:paraId="7CD91D55" w14:textId="77777777" w:rsidR="00B33C73" w:rsidRPr="00B33C73" w:rsidRDefault="00B33C73" w:rsidP="00B33C73"/>
    <w:p w14:paraId="30473633" w14:textId="77777777" w:rsidR="002E0752" w:rsidRPr="00B33C73" w:rsidRDefault="002E0752" w:rsidP="00B33C73">
      <w:pPr>
        <w:sectPr w:rsidR="002E0752" w:rsidRPr="00B33C73" w:rsidSect="00783563">
          <w:headerReference w:type="default" r:id="rId10"/>
          <w:footerReference w:type="default" r:id="rId11"/>
          <w:type w:val="continuous"/>
          <w:pgSz w:w="11905" w:h="16837" w:code="9"/>
          <w:pgMar w:top="851" w:right="851" w:bottom="851" w:left="1418" w:header="851" w:footer="567" w:gutter="0"/>
          <w:pgNumType w:fmt="lowerRoman" w:start="1"/>
          <w:cols w:space="720"/>
          <w:noEndnote/>
        </w:sectPr>
      </w:pPr>
    </w:p>
    <w:p w14:paraId="36F700CB" w14:textId="77777777" w:rsidR="00B33C73" w:rsidRDefault="00B33C73" w:rsidP="00B33C73">
      <w:pPr>
        <w:pStyle w:val="Level1Text"/>
        <w:jc w:val="right"/>
        <w:rPr>
          <w:color w:val="auto"/>
        </w:rPr>
      </w:pPr>
    </w:p>
    <w:p w14:paraId="3CE6436A" w14:textId="77777777" w:rsidR="00B33C73" w:rsidRDefault="00B33C73" w:rsidP="002E0752">
      <w:pPr>
        <w:pStyle w:val="Level1Text"/>
      </w:pPr>
    </w:p>
    <w:p w14:paraId="68B500EA" w14:textId="77777777" w:rsidR="002E0752" w:rsidRPr="00845009" w:rsidRDefault="002E0752" w:rsidP="00B33C73">
      <w:pPr>
        <w:pStyle w:val="Level1Text"/>
        <w:ind w:left="0" w:firstLine="0"/>
        <w:rPr>
          <w:color w:val="auto"/>
        </w:rPr>
      </w:pPr>
      <w:r w:rsidRPr="00845009">
        <w:rPr>
          <w:color w:val="auto"/>
        </w:rPr>
        <w:t>OC8A.1</w:t>
      </w:r>
      <w:r w:rsidRPr="00845009">
        <w:rPr>
          <w:color w:val="auto"/>
        </w:rPr>
        <w:tab/>
      </w:r>
      <w:r w:rsidRPr="00845009">
        <w:rPr>
          <w:color w:val="auto"/>
          <w:u w:val="single"/>
        </w:rPr>
        <w:t>INTRODUCTION</w:t>
      </w:r>
      <w:r w:rsidRPr="00845009">
        <w:rPr>
          <w:color w:val="auto"/>
        </w:rPr>
        <w:fldChar w:fldCharType="begin"/>
      </w:r>
      <w:r w:rsidRPr="00845009">
        <w:rPr>
          <w:color w:val="auto"/>
        </w:rPr>
        <w:instrText xml:space="preserve"> TC "</w:instrText>
      </w:r>
      <w:bookmarkStart w:id="0" w:name="_Toc72047859"/>
      <w:bookmarkStart w:id="1" w:name="_Toc211826574"/>
      <w:bookmarkStart w:id="2" w:name="_Toc503446401"/>
      <w:bookmarkStart w:id="3" w:name="_Toc333226173"/>
      <w:r w:rsidRPr="00845009">
        <w:rPr>
          <w:color w:val="auto"/>
        </w:rPr>
        <w:instrText>OC8A.1   INTRODUCTION</w:instrText>
      </w:r>
      <w:bookmarkEnd w:id="0"/>
      <w:bookmarkEnd w:id="1"/>
      <w:bookmarkEnd w:id="2"/>
      <w:bookmarkEnd w:id="3"/>
      <w:r w:rsidRPr="00845009">
        <w:rPr>
          <w:color w:val="auto"/>
        </w:rPr>
        <w:instrText xml:space="preserve">"\L 1 </w:instrText>
      </w:r>
      <w:r w:rsidRPr="00845009">
        <w:rPr>
          <w:color w:val="auto"/>
        </w:rPr>
        <w:fldChar w:fldCharType="end"/>
      </w:r>
    </w:p>
    <w:p w14:paraId="02F0EED2" w14:textId="3990BDE1" w:rsidR="002E0752" w:rsidRPr="00845009" w:rsidRDefault="002E0752" w:rsidP="002E0752">
      <w:pPr>
        <w:pStyle w:val="Level1Text"/>
        <w:rPr>
          <w:color w:val="auto"/>
        </w:rPr>
      </w:pPr>
      <w:r w:rsidRPr="00845009">
        <w:rPr>
          <w:color w:val="auto"/>
        </w:rPr>
        <w:t>OC8A.1.1</w:t>
      </w:r>
      <w:r w:rsidRPr="00845009">
        <w:rPr>
          <w:color w:val="auto"/>
        </w:rPr>
        <w:tab/>
      </w:r>
      <w:r w:rsidRPr="009F4A35">
        <w:rPr>
          <w:color w:val="auto"/>
          <w:rPrChange w:id="4" w:author="Baller(ESO), Matt" w:date="2020-10-15T15:42:00Z">
            <w:rPr>
              <w:b/>
              <w:color w:val="auto"/>
            </w:rPr>
          </w:rPrChange>
        </w:rPr>
        <w:t>OC8A</w:t>
      </w:r>
      <w:r w:rsidRPr="00845009">
        <w:rPr>
          <w:color w:val="auto"/>
        </w:rPr>
        <w:t xml:space="preserve"> specifies the standard procedures to be used by the </w:t>
      </w:r>
      <w:r w:rsidRPr="00845009">
        <w:rPr>
          <w:b/>
          <w:color w:val="auto"/>
        </w:rPr>
        <w:t>Relevant E&amp;W Transmission Licensee</w:t>
      </w:r>
      <w:r w:rsidRPr="00845009">
        <w:rPr>
          <w:color w:val="auto"/>
        </w:rPr>
        <w:t>,</w:t>
      </w:r>
      <w:r w:rsidRPr="00845009">
        <w:rPr>
          <w:b/>
          <w:color w:val="auto"/>
        </w:rPr>
        <w:t xml:space="preserve"> </w:t>
      </w:r>
      <w:r w:rsidR="000D3083">
        <w:rPr>
          <w:b/>
          <w:color w:val="auto"/>
        </w:rPr>
        <w:t>The Company</w:t>
      </w:r>
      <w:r w:rsidRPr="00845009">
        <w:rPr>
          <w:color w:val="auto"/>
        </w:rPr>
        <w:t xml:space="preserve"> and </w:t>
      </w:r>
      <w:r w:rsidR="002433F4" w:rsidRPr="002433F4">
        <w:rPr>
          <w:b/>
          <w:color w:val="auto"/>
        </w:rPr>
        <w:t xml:space="preserve">E&amp;W </w:t>
      </w:r>
      <w:r w:rsidRPr="00845009">
        <w:rPr>
          <w:b/>
          <w:color w:val="auto"/>
        </w:rPr>
        <w:t>Users</w:t>
      </w:r>
      <w:r w:rsidRPr="00845009">
        <w:rPr>
          <w:color w:val="auto"/>
        </w:rPr>
        <w:t xml:space="preserve"> for the co-ordination, establishment and maintenance of necessary </w:t>
      </w:r>
      <w:r w:rsidRPr="00845009">
        <w:rPr>
          <w:b/>
          <w:color w:val="auto"/>
        </w:rPr>
        <w:t>Safety Precautions</w:t>
      </w:r>
      <w:r w:rsidRPr="00845009">
        <w:rPr>
          <w:color w:val="auto"/>
        </w:rPr>
        <w:t xml:space="preserve"> when work is to be carried out on or near the </w:t>
      </w:r>
      <w:r w:rsidRPr="00845009">
        <w:rPr>
          <w:b/>
          <w:color w:val="auto"/>
        </w:rPr>
        <w:t>E&amp;W Transmission System</w:t>
      </w:r>
      <w:r w:rsidRPr="00845009">
        <w:rPr>
          <w:color w:val="auto"/>
        </w:rPr>
        <w:t xml:space="preserve"> or the</w:t>
      </w:r>
      <w:r w:rsidRPr="00845009">
        <w:rPr>
          <w:b/>
          <w:color w:val="auto"/>
        </w:rPr>
        <w:t xml:space="preserve"> System</w:t>
      </w:r>
      <w:r w:rsidRPr="00845009">
        <w:rPr>
          <w:color w:val="auto"/>
        </w:rPr>
        <w:t xml:space="preserve"> of an </w:t>
      </w:r>
      <w:r w:rsidRPr="00845009">
        <w:rPr>
          <w:b/>
          <w:color w:val="auto"/>
        </w:rPr>
        <w:t>E&amp;W User</w:t>
      </w:r>
      <w:r w:rsidRPr="00845009">
        <w:rPr>
          <w:color w:val="auto"/>
        </w:rPr>
        <w:t xml:space="preserve"> and when there is a need for </w:t>
      </w:r>
      <w:r w:rsidRPr="00845009">
        <w:rPr>
          <w:b/>
          <w:color w:val="auto"/>
        </w:rPr>
        <w:t>Safety Precautions</w:t>
      </w:r>
      <w:r w:rsidRPr="00845009">
        <w:rPr>
          <w:color w:val="auto"/>
        </w:rPr>
        <w:t xml:space="preserve"> on </w:t>
      </w:r>
      <w:r w:rsidRPr="00845009">
        <w:rPr>
          <w:b/>
          <w:color w:val="auto"/>
        </w:rPr>
        <w:t>HV Apparatus</w:t>
      </w:r>
      <w:r w:rsidRPr="00845009">
        <w:rPr>
          <w:color w:val="auto"/>
        </w:rPr>
        <w:t xml:space="preserve"> on the other's </w:t>
      </w:r>
      <w:r w:rsidRPr="00845009">
        <w:rPr>
          <w:b/>
          <w:color w:val="auto"/>
        </w:rPr>
        <w:t xml:space="preserve">System </w:t>
      </w:r>
      <w:r w:rsidRPr="00845009">
        <w:rPr>
          <w:color w:val="auto"/>
        </w:rPr>
        <w:t xml:space="preserve">for this work to be carried out safely. </w:t>
      </w:r>
      <w:r w:rsidRPr="009F4A35">
        <w:rPr>
          <w:color w:val="auto"/>
          <w:rPrChange w:id="5" w:author="Baller(ESO), Matt" w:date="2020-10-15T15:42:00Z">
            <w:rPr>
              <w:b/>
              <w:color w:val="auto"/>
            </w:rPr>
          </w:rPrChange>
        </w:rPr>
        <w:t>OC8A</w:t>
      </w:r>
      <w:r w:rsidRPr="00845009">
        <w:rPr>
          <w:color w:val="auto"/>
        </w:rPr>
        <w:t xml:space="preserve"> applies to </w:t>
      </w:r>
      <w:r w:rsidRPr="00845009">
        <w:rPr>
          <w:b/>
          <w:color w:val="auto"/>
        </w:rPr>
        <w:t>Relevant E&amp;W Transmission Licensees</w:t>
      </w:r>
      <w:r w:rsidRPr="00845009">
        <w:rPr>
          <w:color w:val="auto"/>
        </w:rPr>
        <w:t xml:space="preserve"> and </w:t>
      </w:r>
      <w:r w:rsidRPr="00845009">
        <w:rPr>
          <w:b/>
          <w:color w:val="auto"/>
        </w:rPr>
        <w:t>E&amp;W Users</w:t>
      </w:r>
      <w:r w:rsidRPr="00845009">
        <w:rPr>
          <w:color w:val="auto"/>
        </w:rPr>
        <w:t xml:space="preserve"> only.  Where work is to be carried out on or near equipment on the </w:t>
      </w:r>
      <w:r w:rsidRPr="00845009">
        <w:rPr>
          <w:b/>
          <w:color w:val="auto"/>
        </w:rPr>
        <w:t>Scottish Transmission System</w:t>
      </w:r>
      <w:r w:rsidRPr="00845009">
        <w:rPr>
          <w:color w:val="auto"/>
        </w:rPr>
        <w:t xml:space="preserve"> or </w:t>
      </w:r>
      <w:r w:rsidRPr="00845009">
        <w:rPr>
          <w:b/>
          <w:color w:val="auto"/>
        </w:rPr>
        <w:t xml:space="preserve">Systems </w:t>
      </w:r>
      <w:r w:rsidRPr="00845009">
        <w:rPr>
          <w:color w:val="auto"/>
        </w:rPr>
        <w:t xml:space="preserve">of </w:t>
      </w:r>
      <w:r w:rsidRPr="00845009">
        <w:rPr>
          <w:b/>
          <w:color w:val="auto"/>
        </w:rPr>
        <w:t>Scottish Users</w:t>
      </w:r>
      <w:r w:rsidRPr="00845009">
        <w:rPr>
          <w:color w:val="auto"/>
        </w:rPr>
        <w:t xml:space="preserve">, but such work requires </w:t>
      </w:r>
      <w:r w:rsidRPr="00845009">
        <w:rPr>
          <w:b/>
          <w:color w:val="auto"/>
        </w:rPr>
        <w:t>Safety Precautions</w:t>
      </w:r>
      <w:r w:rsidRPr="00845009">
        <w:rPr>
          <w:color w:val="auto"/>
        </w:rPr>
        <w:t xml:space="preserve"> to be established on the </w:t>
      </w:r>
      <w:r w:rsidRPr="00845009">
        <w:rPr>
          <w:b/>
          <w:color w:val="auto"/>
        </w:rPr>
        <w:t xml:space="preserve">E&amp;W Transmission System </w:t>
      </w:r>
      <w:r w:rsidRPr="00845009">
        <w:rPr>
          <w:color w:val="auto"/>
        </w:rPr>
        <w:t xml:space="preserve">or the </w:t>
      </w:r>
      <w:r w:rsidRPr="00845009">
        <w:rPr>
          <w:b/>
          <w:color w:val="auto"/>
        </w:rPr>
        <w:t xml:space="preserve">Systems </w:t>
      </w:r>
      <w:r w:rsidRPr="00845009">
        <w:rPr>
          <w:color w:val="auto"/>
        </w:rPr>
        <w:t xml:space="preserve">of </w:t>
      </w:r>
      <w:r w:rsidRPr="00845009">
        <w:rPr>
          <w:b/>
          <w:color w:val="auto"/>
        </w:rPr>
        <w:t>E&amp;W Users</w:t>
      </w:r>
      <w:r w:rsidRPr="00845009">
        <w:rPr>
          <w:color w:val="auto"/>
        </w:rPr>
        <w:t xml:space="preserve">, </w:t>
      </w:r>
      <w:r w:rsidRPr="009F4A35">
        <w:rPr>
          <w:color w:val="auto"/>
          <w:rPrChange w:id="6" w:author="Baller(ESO), Matt" w:date="2020-10-15T15:42:00Z">
            <w:rPr>
              <w:b/>
              <w:color w:val="auto"/>
            </w:rPr>
          </w:rPrChange>
        </w:rPr>
        <w:t>OC8A</w:t>
      </w:r>
      <w:r w:rsidRPr="00845009">
        <w:rPr>
          <w:color w:val="auto"/>
        </w:rPr>
        <w:t xml:space="preserve"> should be followed by the </w:t>
      </w:r>
      <w:r w:rsidRPr="00845009">
        <w:rPr>
          <w:b/>
          <w:color w:val="auto"/>
        </w:rPr>
        <w:t xml:space="preserve">Relevant E&amp;W Transmission Licensee </w:t>
      </w:r>
      <w:r w:rsidRPr="00845009">
        <w:rPr>
          <w:color w:val="auto"/>
        </w:rPr>
        <w:t xml:space="preserve">and </w:t>
      </w:r>
      <w:r w:rsidRPr="00845009">
        <w:rPr>
          <w:b/>
          <w:color w:val="auto"/>
        </w:rPr>
        <w:t>E&amp;W Users</w:t>
      </w:r>
      <w:r w:rsidRPr="00845009">
        <w:rPr>
          <w:color w:val="auto"/>
        </w:rPr>
        <w:t xml:space="preserve"> to establish the required </w:t>
      </w:r>
      <w:r w:rsidRPr="00845009">
        <w:rPr>
          <w:b/>
          <w:color w:val="auto"/>
        </w:rPr>
        <w:t>Safety Precautions</w:t>
      </w:r>
      <w:r w:rsidRPr="00845009">
        <w:rPr>
          <w:color w:val="auto"/>
        </w:rPr>
        <w:t>.</w:t>
      </w:r>
    </w:p>
    <w:p w14:paraId="7006B1A6" w14:textId="4E7688F0" w:rsidR="002E0752" w:rsidRDefault="002E0752" w:rsidP="002E0752">
      <w:pPr>
        <w:pStyle w:val="Level1Text"/>
        <w:rPr>
          <w:color w:val="auto"/>
        </w:rPr>
      </w:pPr>
      <w:r w:rsidRPr="00845009">
        <w:rPr>
          <w:color w:val="auto"/>
        </w:rPr>
        <w:tab/>
      </w:r>
      <w:r w:rsidRPr="00845009">
        <w:rPr>
          <w:b/>
          <w:color w:val="auto"/>
        </w:rPr>
        <w:t>OC8B</w:t>
      </w:r>
      <w:r w:rsidRPr="00845009">
        <w:rPr>
          <w:color w:val="auto"/>
        </w:rPr>
        <w:t xml:space="preserve"> specifies the procedures to be used by the </w:t>
      </w:r>
      <w:r w:rsidRPr="00845009">
        <w:rPr>
          <w:b/>
          <w:color w:val="auto"/>
        </w:rPr>
        <w:t>Relevant Scottish Transmission Licensees</w:t>
      </w:r>
      <w:r w:rsidRPr="00845009">
        <w:rPr>
          <w:color w:val="auto"/>
        </w:rPr>
        <w:t xml:space="preserve"> and </w:t>
      </w:r>
      <w:r w:rsidRPr="00845009">
        <w:rPr>
          <w:b/>
          <w:color w:val="auto"/>
        </w:rPr>
        <w:t>Scottish Users</w:t>
      </w:r>
      <w:r w:rsidRPr="00845009">
        <w:rPr>
          <w:color w:val="auto"/>
        </w:rPr>
        <w:t xml:space="preserve">. </w:t>
      </w:r>
    </w:p>
    <w:p w14:paraId="34704BD6" w14:textId="0C8DB6DB" w:rsidR="002433F4" w:rsidRPr="002433F4" w:rsidRDefault="002433F4" w:rsidP="002E0752">
      <w:pPr>
        <w:pStyle w:val="Level1Text"/>
        <w:rPr>
          <w:b/>
          <w:color w:val="auto"/>
        </w:rPr>
      </w:pPr>
      <w:r>
        <w:rPr>
          <w:color w:val="auto"/>
        </w:rPr>
        <w:tab/>
      </w:r>
      <w:r w:rsidRPr="002433F4">
        <w:rPr>
          <w:b/>
          <w:color w:val="auto"/>
        </w:rPr>
        <w:t>The Company</w:t>
      </w:r>
      <w:r>
        <w:rPr>
          <w:color w:val="auto"/>
        </w:rPr>
        <w:t xml:space="preserve"> </w:t>
      </w:r>
      <w:r w:rsidRPr="002433F4">
        <w:rPr>
          <w:color w:val="auto"/>
        </w:rPr>
        <w:t xml:space="preserve">shall procure that the </w:t>
      </w:r>
      <w:r w:rsidRPr="002433F4">
        <w:rPr>
          <w:b/>
          <w:color w:val="auto"/>
        </w:rPr>
        <w:t>Relevant E&amp;W Transmission Licensees</w:t>
      </w:r>
      <w:r>
        <w:rPr>
          <w:color w:val="auto"/>
        </w:rPr>
        <w:t xml:space="preserve"> </w:t>
      </w:r>
      <w:r w:rsidRPr="002433F4">
        <w:rPr>
          <w:color w:val="auto"/>
        </w:rPr>
        <w:t>shall comply with OC8A where and to the extent that such section applies to them.</w:t>
      </w:r>
    </w:p>
    <w:p w14:paraId="4BDA1276" w14:textId="77777777" w:rsidR="002E0752" w:rsidRPr="00845009" w:rsidRDefault="002E0752" w:rsidP="002E0752">
      <w:pPr>
        <w:pStyle w:val="Level1Text"/>
        <w:rPr>
          <w:color w:val="auto"/>
        </w:rPr>
      </w:pPr>
      <w:r w:rsidRPr="00845009">
        <w:rPr>
          <w:color w:val="auto"/>
        </w:rPr>
        <w:tab/>
        <w:t xml:space="preserve">In this </w:t>
      </w:r>
      <w:r w:rsidRPr="009F4A35">
        <w:rPr>
          <w:color w:val="auto"/>
          <w:rPrChange w:id="7" w:author="Baller(ESO), Matt" w:date="2020-10-15T15:42:00Z">
            <w:rPr>
              <w:b/>
              <w:color w:val="auto"/>
            </w:rPr>
          </w:rPrChange>
        </w:rPr>
        <w:t>OC8A</w:t>
      </w:r>
      <w:r w:rsidRPr="00845009">
        <w:rPr>
          <w:b/>
          <w:color w:val="auto"/>
        </w:rPr>
        <w:t xml:space="preserve"> </w:t>
      </w:r>
      <w:r w:rsidRPr="00845009">
        <w:rPr>
          <w:color w:val="auto"/>
        </w:rPr>
        <w:t xml:space="preserve">the term “work” includes testing, other than </w:t>
      </w:r>
      <w:r w:rsidRPr="00845009">
        <w:rPr>
          <w:b/>
          <w:color w:val="auto"/>
        </w:rPr>
        <w:t>System Tests</w:t>
      </w:r>
      <w:r w:rsidRPr="00845009">
        <w:rPr>
          <w:color w:val="auto"/>
        </w:rPr>
        <w:t xml:space="preserve"> which are covered by </w:t>
      </w:r>
      <w:r w:rsidRPr="00845009">
        <w:rPr>
          <w:b/>
          <w:color w:val="auto"/>
        </w:rPr>
        <w:t>OC12</w:t>
      </w:r>
      <w:r w:rsidRPr="00845009">
        <w:rPr>
          <w:color w:val="auto"/>
        </w:rPr>
        <w:t>.</w:t>
      </w:r>
    </w:p>
    <w:p w14:paraId="08030BAB" w14:textId="77777777" w:rsidR="002E0752" w:rsidRPr="00845009" w:rsidRDefault="002E0752" w:rsidP="002E0752">
      <w:pPr>
        <w:pStyle w:val="Level1Text"/>
        <w:rPr>
          <w:color w:val="auto"/>
        </w:rPr>
      </w:pPr>
      <w:r w:rsidRPr="00845009">
        <w:rPr>
          <w:color w:val="auto"/>
        </w:rPr>
        <w:t>OC8A.1.2</w:t>
      </w:r>
      <w:r w:rsidRPr="00845009">
        <w:rPr>
          <w:color w:val="auto"/>
        </w:rPr>
        <w:tab/>
      </w:r>
      <w:r w:rsidRPr="009F4A35">
        <w:rPr>
          <w:color w:val="auto"/>
          <w:rPrChange w:id="8" w:author="Baller(ESO), Matt" w:date="2020-10-15T15:42:00Z">
            <w:rPr>
              <w:b/>
              <w:color w:val="auto"/>
            </w:rPr>
          </w:rPrChange>
        </w:rPr>
        <w:t>OC8A</w:t>
      </w:r>
      <w:r w:rsidRPr="00845009">
        <w:rPr>
          <w:color w:val="auto"/>
        </w:rPr>
        <w:t xml:space="preserve"> also covers the co-ordination, establishment and maintenance of necessary safety precautions on the </w:t>
      </w:r>
      <w:r w:rsidRPr="00845009">
        <w:rPr>
          <w:b/>
          <w:color w:val="auto"/>
        </w:rPr>
        <w:t>Implementing Safety Co-ordinator’s System</w:t>
      </w:r>
      <w:r w:rsidRPr="00845009">
        <w:rPr>
          <w:color w:val="auto"/>
        </w:rPr>
        <w:t xml:space="preserve"> when work is to be carried out at an </w:t>
      </w:r>
      <w:r w:rsidRPr="00845009">
        <w:rPr>
          <w:b/>
          <w:color w:val="auto"/>
        </w:rPr>
        <w:t>E&amp;W User’s Site</w:t>
      </w:r>
      <w:r w:rsidRPr="00845009">
        <w:rPr>
          <w:color w:val="auto"/>
        </w:rPr>
        <w:t xml:space="preserve"> or a </w:t>
      </w:r>
      <w:r w:rsidRPr="00845009">
        <w:rPr>
          <w:b/>
          <w:color w:val="auto"/>
        </w:rPr>
        <w:t>Transmission Site</w:t>
      </w:r>
      <w:r w:rsidRPr="00845009">
        <w:rPr>
          <w:color w:val="auto"/>
        </w:rPr>
        <w:t xml:space="preserve"> (as the case may be) on equipment of the </w:t>
      </w:r>
      <w:r w:rsidRPr="00845009">
        <w:rPr>
          <w:b/>
          <w:color w:val="auto"/>
        </w:rPr>
        <w:t>E&amp;W User</w:t>
      </w:r>
      <w:r w:rsidRPr="00845009">
        <w:rPr>
          <w:color w:val="auto"/>
        </w:rPr>
        <w:t xml:space="preserve"> or</w:t>
      </w:r>
      <w:r w:rsidRPr="00845009">
        <w:rPr>
          <w:b/>
          <w:color w:val="auto"/>
        </w:rPr>
        <w:t xml:space="preserve"> </w:t>
      </w:r>
      <w:r w:rsidRPr="00845009">
        <w:rPr>
          <w:color w:val="auto"/>
        </w:rPr>
        <w:t>the</w:t>
      </w:r>
      <w:r w:rsidRPr="00845009">
        <w:rPr>
          <w:b/>
          <w:color w:val="auto"/>
        </w:rPr>
        <w:t xml:space="preserve"> Relevant E&amp;W Transmission Licensee </w:t>
      </w:r>
      <w:r w:rsidRPr="00845009">
        <w:rPr>
          <w:color w:val="auto"/>
        </w:rPr>
        <w:t xml:space="preserve">as the case may be where the work or equipment is near to </w:t>
      </w:r>
      <w:r w:rsidRPr="00845009">
        <w:rPr>
          <w:b/>
          <w:color w:val="auto"/>
        </w:rPr>
        <w:t>HV</w:t>
      </w:r>
      <w:r w:rsidRPr="00845009">
        <w:rPr>
          <w:color w:val="auto"/>
        </w:rPr>
        <w:t xml:space="preserve"> </w:t>
      </w:r>
      <w:r w:rsidRPr="00845009">
        <w:rPr>
          <w:b/>
          <w:color w:val="auto"/>
        </w:rPr>
        <w:t>Apparatus</w:t>
      </w:r>
      <w:r w:rsidRPr="00845009">
        <w:rPr>
          <w:color w:val="auto"/>
        </w:rPr>
        <w:t xml:space="preserve"> on the </w:t>
      </w:r>
      <w:r w:rsidRPr="00845009">
        <w:rPr>
          <w:b/>
          <w:color w:val="auto"/>
        </w:rPr>
        <w:t>Implementing</w:t>
      </w:r>
      <w:r w:rsidRPr="00845009">
        <w:rPr>
          <w:color w:val="auto"/>
        </w:rPr>
        <w:t xml:space="preserve"> </w:t>
      </w:r>
      <w:r w:rsidRPr="00845009">
        <w:rPr>
          <w:b/>
          <w:color w:val="auto"/>
        </w:rPr>
        <w:t>Safety</w:t>
      </w:r>
      <w:r w:rsidRPr="00845009">
        <w:rPr>
          <w:color w:val="auto"/>
        </w:rPr>
        <w:t xml:space="preserve"> </w:t>
      </w:r>
      <w:r w:rsidRPr="00845009">
        <w:rPr>
          <w:b/>
          <w:color w:val="auto"/>
        </w:rPr>
        <w:t>Co-ordinator’s</w:t>
      </w:r>
      <w:r w:rsidRPr="00845009">
        <w:rPr>
          <w:color w:val="auto"/>
        </w:rPr>
        <w:t xml:space="preserve"> </w:t>
      </w:r>
      <w:r w:rsidRPr="00845009">
        <w:rPr>
          <w:b/>
          <w:color w:val="auto"/>
        </w:rPr>
        <w:t>System</w:t>
      </w:r>
      <w:r w:rsidRPr="00845009">
        <w:rPr>
          <w:color w:val="auto"/>
        </w:rPr>
        <w:t>.</w:t>
      </w:r>
      <w:r w:rsidR="00AC6F7E" w:rsidRPr="00845009">
        <w:rPr>
          <w:color w:val="auto"/>
        </w:rPr>
        <w:t xml:space="preserve">  </w:t>
      </w:r>
      <w:bookmarkStart w:id="9" w:name="_DV_C227"/>
      <w:r w:rsidR="00AC6F7E" w:rsidRPr="00FA23FA">
        <w:rPr>
          <w:color w:val="auto"/>
        </w:rPr>
        <w:t xml:space="preserve">In the case of </w:t>
      </w:r>
      <w:r w:rsidR="00AC6F7E" w:rsidRPr="00FA23FA">
        <w:rPr>
          <w:b/>
          <w:bCs/>
          <w:color w:val="auto"/>
        </w:rPr>
        <w:t>OTSUA</w:t>
      </w:r>
      <w:r w:rsidR="00AC6F7E" w:rsidRPr="00FA23FA">
        <w:rPr>
          <w:bCs/>
          <w:color w:val="auto"/>
        </w:rPr>
        <w:t>,</w:t>
      </w:r>
      <w:r w:rsidR="00AC6F7E" w:rsidRPr="00FA23FA">
        <w:rPr>
          <w:b/>
          <w:bCs/>
          <w:color w:val="auto"/>
        </w:rPr>
        <w:t xml:space="preserve"> </w:t>
      </w:r>
      <w:r w:rsidR="00AC6F7E" w:rsidRPr="00FA23FA">
        <w:rPr>
          <w:color w:val="auto"/>
        </w:rPr>
        <w:t xml:space="preserve">an </w:t>
      </w:r>
      <w:r w:rsidR="00AC6F7E" w:rsidRPr="00FA23FA">
        <w:rPr>
          <w:b/>
          <w:color w:val="auto"/>
        </w:rPr>
        <w:t>E&amp;W</w:t>
      </w:r>
      <w:r w:rsidR="00AC6F7E" w:rsidRPr="00FA23FA">
        <w:rPr>
          <w:color w:val="auto"/>
        </w:rPr>
        <w:t xml:space="preserve"> </w:t>
      </w:r>
      <w:r w:rsidR="00AC6F7E" w:rsidRPr="00FA23FA">
        <w:rPr>
          <w:b/>
          <w:bCs/>
          <w:color w:val="auto"/>
        </w:rPr>
        <w:t xml:space="preserve">User’s Site </w:t>
      </w:r>
      <w:r w:rsidR="00AC6F7E" w:rsidRPr="00FA23FA">
        <w:rPr>
          <w:color w:val="auto"/>
        </w:rPr>
        <w:t xml:space="preserve">or </w:t>
      </w:r>
      <w:r w:rsidR="00AC6F7E" w:rsidRPr="00FA23FA">
        <w:rPr>
          <w:b/>
          <w:bCs/>
          <w:color w:val="auto"/>
        </w:rPr>
        <w:t xml:space="preserve">Transmission Site </w:t>
      </w:r>
      <w:r w:rsidR="00AC6F7E" w:rsidRPr="00FA23FA">
        <w:rPr>
          <w:color w:val="auto"/>
        </w:rPr>
        <w:t xml:space="preserve">shall, for the purposes of this </w:t>
      </w:r>
      <w:r w:rsidR="00AC6F7E" w:rsidRPr="009F4A35">
        <w:rPr>
          <w:color w:val="auto"/>
          <w:rPrChange w:id="10" w:author="Baller(ESO), Matt" w:date="2020-10-15T15:42:00Z">
            <w:rPr>
              <w:b/>
              <w:color w:val="auto"/>
            </w:rPr>
          </w:rPrChange>
        </w:rPr>
        <w:t>OC8A</w:t>
      </w:r>
      <w:r w:rsidR="00AC6F7E" w:rsidRPr="00FA23FA">
        <w:rPr>
          <w:color w:val="auto"/>
        </w:rPr>
        <w:t xml:space="preserve">, include a site at which there is a </w:t>
      </w:r>
      <w:r w:rsidR="00AC6F7E" w:rsidRPr="00FA23FA">
        <w:rPr>
          <w:b/>
          <w:bCs/>
          <w:color w:val="auto"/>
        </w:rPr>
        <w:t xml:space="preserve">Transmission Interface Point </w:t>
      </w:r>
      <w:r w:rsidR="00AC6F7E" w:rsidRPr="00FA23FA">
        <w:rPr>
          <w:color w:val="auto"/>
        </w:rPr>
        <w:t>until the</w:t>
      </w:r>
      <w:r w:rsidR="00AC6F7E" w:rsidRPr="00FA23FA">
        <w:rPr>
          <w:b/>
          <w:bCs/>
          <w:color w:val="auto"/>
        </w:rPr>
        <w:t xml:space="preserve"> OTSUA Transfer Time </w:t>
      </w:r>
      <w:r w:rsidR="00AC6F7E" w:rsidRPr="00845009">
        <w:rPr>
          <w:color w:val="auto"/>
        </w:rPr>
        <w:t xml:space="preserve">and the provisions of this </w:t>
      </w:r>
      <w:r w:rsidR="00AC6F7E" w:rsidRPr="009F4A35">
        <w:rPr>
          <w:color w:val="auto"/>
          <w:rPrChange w:id="11" w:author="Baller(ESO), Matt" w:date="2020-10-15T15:42:00Z">
            <w:rPr>
              <w:b/>
              <w:color w:val="auto"/>
            </w:rPr>
          </w:rPrChange>
        </w:rPr>
        <w:t>OC8A</w:t>
      </w:r>
      <w:r w:rsidR="00AC6F7E" w:rsidRPr="00845009">
        <w:rPr>
          <w:b/>
          <w:color w:val="auto"/>
        </w:rPr>
        <w:t xml:space="preserve"> </w:t>
      </w:r>
      <w:r w:rsidR="00AC6F7E" w:rsidRPr="00845009">
        <w:rPr>
          <w:color w:val="auto"/>
        </w:rPr>
        <w:t xml:space="preserve">and references to </w:t>
      </w:r>
      <w:r w:rsidR="00AC6F7E" w:rsidRPr="00845009">
        <w:rPr>
          <w:b/>
          <w:color w:val="auto"/>
        </w:rPr>
        <w:t>OTSUA</w:t>
      </w:r>
      <w:r w:rsidR="00AC6F7E" w:rsidRPr="00845009">
        <w:rPr>
          <w:color w:val="auto"/>
        </w:rPr>
        <w:t xml:space="preserve"> shall be construed and applied accordingly</w:t>
      </w:r>
      <w:r w:rsidR="00AC6F7E" w:rsidRPr="00FA23FA">
        <w:rPr>
          <w:color w:val="auto"/>
        </w:rPr>
        <w:t xml:space="preserve"> until the </w:t>
      </w:r>
      <w:r w:rsidR="00AC6F7E" w:rsidRPr="00FA23FA">
        <w:rPr>
          <w:b/>
          <w:color w:val="auto"/>
        </w:rPr>
        <w:t>OTSUA Transfer</w:t>
      </w:r>
      <w:r w:rsidR="00AC6F7E" w:rsidRPr="00FA23FA">
        <w:rPr>
          <w:color w:val="auto"/>
        </w:rPr>
        <w:t xml:space="preserve"> </w:t>
      </w:r>
      <w:r w:rsidR="00AC6F7E" w:rsidRPr="00FA23FA">
        <w:rPr>
          <w:b/>
          <w:color w:val="auto"/>
        </w:rPr>
        <w:t xml:space="preserve">Time </w:t>
      </w:r>
      <w:r w:rsidR="00AC6F7E" w:rsidRPr="00FA23FA">
        <w:rPr>
          <w:color w:val="auto"/>
        </w:rPr>
        <w:t xml:space="preserve">at which time arrangements in respect of the </w:t>
      </w:r>
      <w:r w:rsidR="00AC6F7E" w:rsidRPr="00FA23FA">
        <w:rPr>
          <w:b/>
          <w:color w:val="auto"/>
        </w:rPr>
        <w:t>Transmission Interface Site</w:t>
      </w:r>
      <w:r w:rsidR="00AC6F7E" w:rsidRPr="00FA23FA">
        <w:rPr>
          <w:color w:val="auto"/>
        </w:rPr>
        <w:t xml:space="preserve"> will have been put in place between the </w:t>
      </w:r>
      <w:bookmarkEnd w:id="9"/>
      <w:r w:rsidR="00AC6F7E" w:rsidRPr="00FA23FA">
        <w:rPr>
          <w:b/>
          <w:color w:val="auto"/>
        </w:rPr>
        <w:t>Relevant E&amp;W Transmission Licensee</w:t>
      </w:r>
      <w:r w:rsidR="00AC6F7E" w:rsidRPr="00FA23FA">
        <w:rPr>
          <w:color w:val="auto"/>
        </w:rPr>
        <w:t xml:space="preserve"> and the </w:t>
      </w:r>
      <w:r w:rsidR="00AC6F7E" w:rsidRPr="00FA23FA">
        <w:rPr>
          <w:b/>
          <w:color w:val="auto"/>
        </w:rPr>
        <w:t>Offshore Transmission Licensee</w:t>
      </w:r>
      <w:r w:rsidR="00AC6F7E" w:rsidRPr="00FA23FA">
        <w:rPr>
          <w:color w:val="auto"/>
        </w:rPr>
        <w:t>.</w:t>
      </w:r>
    </w:p>
    <w:p w14:paraId="77E34794" w14:textId="77777777" w:rsidR="002E0752" w:rsidRPr="00845009" w:rsidRDefault="002E0752" w:rsidP="002E0752">
      <w:pPr>
        <w:pStyle w:val="Level1Text"/>
        <w:rPr>
          <w:color w:val="auto"/>
        </w:rPr>
      </w:pPr>
      <w:r w:rsidRPr="00845009">
        <w:rPr>
          <w:color w:val="auto"/>
        </w:rPr>
        <w:t>OC8A.1.3</w:t>
      </w:r>
      <w:r w:rsidRPr="00845009">
        <w:rPr>
          <w:color w:val="auto"/>
        </w:rPr>
        <w:tab/>
      </w:r>
      <w:r w:rsidRPr="009F4A35">
        <w:rPr>
          <w:color w:val="auto"/>
          <w:rPrChange w:id="12" w:author="Baller(ESO), Matt" w:date="2020-10-15T15:42:00Z">
            <w:rPr>
              <w:b/>
              <w:color w:val="auto"/>
            </w:rPr>
          </w:rPrChange>
        </w:rPr>
        <w:t>OC8A</w:t>
      </w:r>
      <w:r w:rsidRPr="00845009">
        <w:rPr>
          <w:color w:val="auto"/>
        </w:rPr>
        <w:t xml:space="preserve"> does not apply to the situation where </w:t>
      </w:r>
      <w:r w:rsidRPr="00845009">
        <w:rPr>
          <w:b/>
          <w:color w:val="auto"/>
        </w:rPr>
        <w:t>Safety Precautions</w:t>
      </w:r>
      <w:r w:rsidRPr="00845009">
        <w:rPr>
          <w:color w:val="auto"/>
        </w:rPr>
        <w:t xml:space="preserve"> need to be agreed solely between </w:t>
      </w:r>
      <w:r w:rsidRPr="00845009">
        <w:rPr>
          <w:b/>
          <w:color w:val="auto"/>
        </w:rPr>
        <w:t>E&amp;W Users</w:t>
      </w:r>
      <w:r w:rsidRPr="00845009">
        <w:rPr>
          <w:color w:val="auto"/>
        </w:rPr>
        <w:t xml:space="preserve">.  </w:t>
      </w:r>
      <w:r w:rsidRPr="009F4A35">
        <w:rPr>
          <w:color w:val="auto"/>
          <w:rPrChange w:id="13" w:author="Baller(ESO), Matt" w:date="2020-10-15T15:42:00Z">
            <w:rPr>
              <w:b/>
              <w:color w:val="auto"/>
            </w:rPr>
          </w:rPrChange>
        </w:rPr>
        <w:t>OC8A</w:t>
      </w:r>
      <w:r w:rsidRPr="00845009">
        <w:rPr>
          <w:color w:val="auto"/>
        </w:rPr>
        <w:t xml:space="preserve"> does not apply to the situation where </w:t>
      </w:r>
      <w:r w:rsidRPr="00845009">
        <w:rPr>
          <w:b/>
          <w:color w:val="auto"/>
        </w:rPr>
        <w:t xml:space="preserve">Safety Precautions </w:t>
      </w:r>
      <w:r w:rsidRPr="00845009">
        <w:rPr>
          <w:color w:val="auto"/>
        </w:rPr>
        <w:t xml:space="preserve">need to be agreed solely between </w:t>
      </w:r>
      <w:r w:rsidRPr="00845009">
        <w:rPr>
          <w:b/>
          <w:color w:val="auto"/>
        </w:rPr>
        <w:t>Transmission Licensees</w:t>
      </w:r>
      <w:r w:rsidRPr="00845009">
        <w:rPr>
          <w:color w:val="auto"/>
        </w:rPr>
        <w:t>.</w:t>
      </w:r>
    </w:p>
    <w:p w14:paraId="653DFC43" w14:textId="77777777" w:rsidR="002E0752" w:rsidRPr="00845009" w:rsidRDefault="002E0752" w:rsidP="002E0752">
      <w:pPr>
        <w:pStyle w:val="Level1Text"/>
        <w:rPr>
          <w:color w:val="auto"/>
        </w:rPr>
      </w:pPr>
      <w:r w:rsidRPr="00845009">
        <w:rPr>
          <w:color w:val="auto"/>
        </w:rPr>
        <w:t>OC8A.1.4</w:t>
      </w:r>
      <w:r w:rsidRPr="00845009">
        <w:rPr>
          <w:color w:val="auto"/>
        </w:rPr>
        <w:tab/>
      </w:r>
      <w:r w:rsidRPr="009F4A35">
        <w:rPr>
          <w:color w:val="auto"/>
          <w:rPrChange w:id="14" w:author="Baller(ESO), Matt" w:date="2020-10-15T15:42:00Z">
            <w:rPr>
              <w:b/>
              <w:color w:val="auto"/>
            </w:rPr>
          </w:rPrChange>
        </w:rPr>
        <w:t>OC8A</w:t>
      </w:r>
      <w:r w:rsidRPr="00845009">
        <w:rPr>
          <w:color w:val="auto"/>
        </w:rPr>
        <w:t xml:space="preserve"> does not seek to impose a </w:t>
      </w:r>
      <w:proofErr w:type="gramStart"/>
      <w:r w:rsidRPr="00845009">
        <w:rPr>
          <w:color w:val="auto"/>
        </w:rPr>
        <w:t>particular set</w:t>
      </w:r>
      <w:proofErr w:type="gramEnd"/>
      <w:r w:rsidRPr="00845009">
        <w:rPr>
          <w:color w:val="auto"/>
        </w:rPr>
        <w:t xml:space="preserve"> of </w:t>
      </w:r>
      <w:r w:rsidRPr="00845009">
        <w:rPr>
          <w:b/>
          <w:color w:val="auto"/>
        </w:rPr>
        <w:t>Safety Rules</w:t>
      </w:r>
      <w:r w:rsidRPr="00845009">
        <w:rPr>
          <w:color w:val="auto"/>
        </w:rPr>
        <w:t xml:space="preserve"> on the</w:t>
      </w:r>
      <w:r w:rsidRPr="00845009">
        <w:rPr>
          <w:b/>
          <w:color w:val="auto"/>
        </w:rPr>
        <w:t xml:space="preserve"> Relevant E&amp;W Transmission Licensee </w:t>
      </w:r>
      <w:r w:rsidRPr="00845009">
        <w:rPr>
          <w:color w:val="auto"/>
        </w:rPr>
        <w:t xml:space="preserve">and </w:t>
      </w:r>
      <w:r w:rsidRPr="00845009">
        <w:rPr>
          <w:b/>
          <w:color w:val="auto"/>
        </w:rPr>
        <w:t>E&amp;W Users</w:t>
      </w:r>
      <w:r w:rsidRPr="00845009">
        <w:rPr>
          <w:color w:val="auto"/>
        </w:rPr>
        <w:t xml:space="preserve">; the </w:t>
      </w:r>
      <w:r w:rsidRPr="00845009">
        <w:rPr>
          <w:b/>
          <w:color w:val="auto"/>
        </w:rPr>
        <w:t>Safety Rules</w:t>
      </w:r>
      <w:r w:rsidR="00C40342" w:rsidRPr="00845009">
        <w:rPr>
          <w:color w:val="auto"/>
        </w:rPr>
        <w:t xml:space="preserve"> to be adopted and used by</w:t>
      </w:r>
      <w:r w:rsidRPr="00845009">
        <w:rPr>
          <w:color w:val="auto"/>
        </w:rPr>
        <w:t xml:space="preserve"> the</w:t>
      </w:r>
      <w:r w:rsidRPr="00845009">
        <w:rPr>
          <w:b/>
          <w:color w:val="auto"/>
        </w:rPr>
        <w:t xml:space="preserve"> Relevant E&amp;W Transmission Licensee</w:t>
      </w:r>
      <w:r w:rsidRPr="00845009">
        <w:rPr>
          <w:color w:val="auto"/>
        </w:rPr>
        <w:t xml:space="preserve"> and each </w:t>
      </w:r>
      <w:r w:rsidRPr="00845009">
        <w:rPr>
          <w:b/>
          <w:color w:val="auto"/>
        </w:rPr>
        <w:t xml:space="preserve">E&amp;W User </w:t>
      </w:r>
      <w:r w:rsidRPr="00845009">
        <w:rPr>
          <w:color w:val="auto"/>
        </w:rPr>
        <w:t>shall be those chosen by each.</w:t>
      </w:r>
    </w:p>
    <w:p w14:paraId="16038E27" w14:textId="77777777" w:rsidR="002E0752" w:rsidRPr="00845009" w:rsidRDefault="002E0752" w:rsidP="002E0752">
      <w:pPr>
        <w:pStyle w:val="Level1Text"/>
        <w:rPr>
          <w:color w:val="auto"/>
        </w:rPr>
      </w:pPr>
      <w:r w:rsidRPr="00845009">
        <w:rPr>
          <w:color w:val="auto"/>
        </w:rPr>
        <w:t>OC8A.1.5</w:t>
      </w:r>
      <w:r w:rsidRPr="00845009">
        <w:rPr>
          <w:color w:val="auto"/>
        </w:rPr>
        <w:tab/>
      </w:r>
      <w:r w:rsidRPr="00845009">
        <w:rPr>
          <w:b/>
          <w:color w:val="auto"/>
        </w:rPr>
        <w:t>Site Responsibility Schedules</w:t>
      </w:r>
      <w:r w:rsidRPr="00845009">
        <w:rPr>
          <w:color w:val="auto"/>
        </w:rPr>
        <w:t xml:space="preserve"> document the control responsibility for each item of </w:t>
      </w:r>
      <w:r w:rsidRPr="00845009">
        <w:rPr>
          <w:b/>
          <w:color w:val="auto"/>
        </w:rPr>
        <w:t>Plant</w:t>
      </w:r>
      <w:r w:rsidRPr="00845009">
        <w:rPr>
          <w:color w:val="auto"/>
        </w:rPr>
        <w:t xml:space="preserve"> and </w:t>
      </w:r>
      <w:r w:rsidRPr="00845009">
        <w:rPr>
          <w:b/>
          <w:color w:val="auto"/>
        </w:rPr>
        <w:t>Apparatus</w:t>
      </w:r>
      <w:r w:rsidRPr="00845009">
        <w:rPr>
          <w:color w:val="auto"/>
        </w:rPr>
        <w:t xml:space="preserve"> for each site.  </w:t>
      </w:r>
    </w:p>
    <w:p w14:paraId="217132A8" w14:textId="77777777" w:rsidR="002E0752" w:rsidRPr="00845009" w:rsidRDefault="002E0752" w:rsidP="002E0752">
      <w:pPr>
        <w:pStyle w:val="Level1Text"/>
        <w:rPr>
          <w:color w:val="auto"/>
        </w:rPr>
      </w:pPr>
      <w:r w:rsidRPr="00845009">
        <w:rPr>
          <w:color w:val="auto"/>
        </w:rPr>
        <w:t>OC8A.1.6</w:t>
      </w:r>
      <w:r w:rsidRPr="00845009">
        <w:rPr>
          <w:color w:val="auto"/>
        </w:rPr>
        <w:tab/>
      </w:r>
      <w:r w:rsidRPr="00845009">
        <w:rPr>
          <w:color w:val="auto"/>
          <w:u w:val="single"/>
        </w:rPr>
        <w:t>Defined Terms</w:t>
      </w:r>
    </w:p>
    <w:p w14:paraId="0EB10B42" w14:textId="77777777" w:rsidR="002E0752" w:rsidRPr="00845009" w:rsidRDefault="002E0752" w:rsidP="002E0752">
      <w:pPr>
        <w:pStyle w:val="Level1Text"/>
        <w:rPr>
          <w:color w:val="auto"/>
        </w:rPr>
      </w:pPr>
      <w:r w:rsidRPr="00845009">
        <w:rPr>
          <w:color w:val="auto"/>
        </w:rPr>
        <w:t>OC8A.1.6.1</w:t>
      </w:r>
      <w:r w:rsidRPr="00845009">
        <w:rPr>
          <w:color w:val="auto"/>
        </w:rPr>
        <w:tab/>
      </w:r>
      <w:r w:rsidRPr="00845009">
        <w:rPr>
          <w:b/>
          <w:color w:val="auto"/>
        </w:rPr>
        <w:t>E&amp;W Users</w:t>
      </w:r>
      <w:r w:rsidRPr="00845009">
        <w:rPr>
          <w:color w:val="auto"/>
        </w:rPr>
        <w:t xml:space="preserve"> should bear in mind that in </w:t>
      </w:r>
      <w:r w:rsidRPr="00845009">
        <w:rPr>
          <w:b/>
          <w:color w:val="auto"/>
        </w:rPr>
        <w:t>OC8</w:t>
      </w:r>
      <w:r w:rsidRPr="00845009">
        <w:rPr>
          <w:color w:val="auto"/>
        </w:rPr>
        <w:t xml:space="preserve"> only, in order that </w:t>
      </w:r>
      <w:r w:rsidRPr="00845009">
        <w:rPr>
          <w:b/>
          <w:color w:val="auto"/>
        </w:rPr>
        <w:t>OC8</w:t>
      </w:r>
      <w:r w:rsidRPr="00845009">
        <w:rPr>
          <w:color w:val="auto"/>
        </w:rPr>
        <w:t xml:space="preserve"> reads more easily with the terminology used in certain</w:t>
      </w:r>
      <w:r w:rsidRPr="00845009">
        <w:rPr>
          <w:b/>
          <w:color w:val="auto"/>
        </w:rPr>
        <w:t xml:space="preserve"> Safety Rules</w:t>
      </w:r>
      <w:r w:rsidRPr="00845009">
        <w:rPr>
          <w:color w:val="auto"/>
        </w:rPr>
        <w:t>, the term "</w:t>
      </w:r>
      <w:r w:rsidRPr="00845009">
        <w:rPr>
          <w:b/>
          <w:color w:val="auto"/>
        </w:rPr>
        <w:t>HV</w:t>
      </w:r>
      <w:r w:rsidRPr="00845009">
        <w:rPr>
          <w:color w:val="auto"/>
        </w:rPr>
        <w:t xml:space="preserve"> </w:t>
      </w:r>
      <w:r w:rsidRPr="00845009">
        <w:rPr>
          <w:b/>
          <w:color w:val="auto"/>
        </w:rPr>
        <w:t>Apparatus</w:t>
      </w:r>
      <w:r w:rsidRPr="00845009">
        <w:rPr>
          <w:color w:val="auto"/>
        </w:rPr>
        <w:t xml:space="preserve">" is defined more restrictively and is used accordingly in </w:t>
      </w:r>
      <w:r w:rsidRPr="009F4A35">
        <w:rPr>
          <w:color w:val="auto"/>
          <w:rPrChange w:id="15" w:author="Baller(ESO), Matt" w:date="2020-10-15T15:42:00Z">
            <w:rPr>
              <w:b/>
              <w:color w:val="auto"/>
            </w:rPr>
          </w:rPrChange>
        </w:rPr>
        <w:t>OC8A</w:t>
      </w:r>
      <w:r w:rsidRPr="00845009">
        <w:rPr>
          <w:color w:val="auto"/>
        </w:rPr>
        <w:t xml:space="preserve">. </w:t>
      </w:r>
      <w:r w:rsidRPr="00845009">
        <w:rPr>
          <w:b/>
          <w:color w:val="auto"/>
        </w:rPr>
        <w:t>E&amp;W Users</w:t>
      </w:r>
      <w:r w:rsidRPr="00845009">
        <w:rPr>
          <w:color w:val="auto"/>
        </w:rPr>
        <w:t xml:space="preserve"> should, therefore, exercise caution in relation to this term when reading and using </w:t>
      </w:r>
      <w:r w:rsidRPr="009F4A35">
        <w:rPr>
          <w:color w:val="auto"/>
          <w:rPrChange w:id="16" w:author="Baller(ESO), Matt" w:date="2020-10-15T15:42:00Z">
            <w:rPr>
              <w:b/>
              <w:color w:val="auto"/>
            </w:rPr>
          </w:rPrChange>
        </w:rPr>
        <w:t>OC8A</w:t>
      </w:r>
      <w:r w:rsidRPr="00845009">
        <w:rPr>
          <w:color w:val="auto"/>
        </w:rPr>
        <w:t xml:space="preserve">. </w:t>
      </w:r>
    </w:p>
    <w:p w14:paraId="3909AD9B" w14:textId="77777777" w:rsidR="002E0752" w:rsidRPr="00845009" w:rsidRDefault="002E0752" w:rsidP="002E0752">
      <w:pPr>
        <w:pStyle w:val="Level1Text"/>
        <w:rPr>
          <w:color w:val="auto"/>
        </w:rPr>
      </w:pPr>
      <w:r w:rsidRPr="00845009">
        <w:rPr>
          <w:color w:val="auto"/>
        </w:rPr>
        <w:t>OC8A.1.6.2</w:t>
      </w:r>
      <w:r w:rsidRPr="00845009">
        <w:rPr>
          <w:color w:val="auto"/>
        </w:rPr>
        <w:tab/>
        <w:t xml:space="preserve">In </w:t>
      </w:r>
      <w:r w:rsidRPr="009F4A35">
        <w:rPr>
          <w:color w:val="auto"/>
          <w:rPrChange w:id="17" w:author="Baller(ESO), Matt" w:date="2020-10-15T15:42:00Z">
            <w:rPr>
              <w:b/>
              <w:color w:val="auto"/>
            </w:rPr>
          </w:rPrChange>
        </w:rPr>
        <w:t>OC8A</w:t>
      </w:r>
      <w:r w:rsidRPr="00845009">
        <w:rPr>
          <w:color w:val="auto"/>
        </w:rPr>
        <w:t xml:space="preserve"> only the following terms shall have the following meanings:</w:t>
      </w:r>
    </w:p>
    <w:p w14:paraId="4355E9DA" w14:textId="77777777" w:rsidR="002E0752" w:rsidRPr="00FA23FA" w:rsidRDefault="002E0752" w:rsidP="002E0752">
      <w:pPr>
        <w:pStyle w:val="Level2Text"/>
      </w:pPr>
      <w:r w:rsidRPr="00FA23FA">
        <w:t>(1)</w:t>
      </w:r>
      <w:r w:rsidRPr="00FA23FA">
        <w:tab/>
        <w:t>"</w:t>
      </w:r>
      <w:r w:rsidRPr="00FA23FA">
        <w:rPr>
          <w:b/>
        </w:rPr>
        <w:t>HV</w:t>
      </w:r>
      <w:r w:rsidRPr="00FA23FA">
        <w:t xml:space="preserve"> </w:t>
      </w:r>
      <w:r w:rsidRPr="00FA23FA">
        <w:rPr>
          <w:b/>
        </w:rPr>
        <w:t>Apparatus</w:t>
      </w:r>
      <w:r w:rsidRPr="00FA23FA">
        <w:t xml:space="preserve">" means </w:t>
      </w:r>
      <w:r w:rsidRPr="00FA23FA">
        <w:rPr>
          <w:b/>
        </w:rPr>
        <w:t>High Voltage</w:t>
      </w:r>
      <w:r w:rsidRPr="00FA23FA">
        <w:t xml:space="preserve"> electrical circuits forming part of a </w:t>
      </w:r>
      <w:r w:rsidRPr="00FA23FA">
        <w:rPr>
          <w:b/>
        </w:rPr>
        <w:t>System</w:t>
      </w:r>
      <w:r w:rsidRPr="00FA23FA">
        <w:t xml:space="preserve">, on which </w:t>
      </w:r>
      <w:r w:rsidRPr="00FA23FA">
        <w:rPr>
          <w:b/>
        </w:rPr>
        <w:t xml:space="preserve">Safety </w:t>
      </w:r>
      <w:proofErr w:type="gramStart"/>
      <w:r w:rsidRPr="00FA23FA">
        <w:rPr>
          <w:b/>
        </w:rPr>
        <w:t>From</w:t>
      </w:r>
      <w:proofErr w:type="gramEnd"/>
      <w:r w:rsidRPr="00FA23FA">
        <w:rPr>
          <w:b/>
        </w:rPr>
        <w:t xml:space="preserve"> The System</w:t>
      </w:r>
      <w:r w:rsidRPr="00FA23FA">
        <w:t xml:space="preserve"> may be required or on which </w:t>
      </w:r>
      <w:r w:rsidRPr="00FA23FA">
        <w:rPr>
          <w:b/>
        </w:rPr>
        <w:t>Safety Precautions</w:t>
      </w:r>
      <w:r w:rsidRPr="00FA23FA">
        <w:t xml:space="preserve"> may be applied to allow work to be carried out on a </w:t>
      </w:r>
      <w:r w:rsidRPr="00FA23FA">
        <w:rPr>
          <w:b/>
        </w:rPr>
        <w:t>System</w:t>
      </w:r>
      <w:r w:rsidRPr="00FA23FA">
        <w:t>.</w:t>
      </w:r>
    </w:p>
    <w:p w14:paraId="51F9222B" w14:textId="77777777" w:rsidR="002E0752" w:rsidRPr="00FA23FA" w:rsidRDefault="002E0752" w:rsidP="002E0752">
      <w:pPr>
        <w:pStyle w:val="Level2Text"/>
      </w:pPr>
      <w:r w:rsidRPr="00FA23FA">
        <w:t>(2)</w:t>
      </w:r>
      <w:r w:rsidRPr="00FA23FA">
        <w:tab/>
        <w:t>"</w:t>
      </w:r>
      <w:r w:rsidRPr="00FA23FA">
        <w:rPr>
          <w:b/>
        </w:rPr>
        <w:t>Isolation</w:t>
      </w:r>
      <w:r w:rsidRPr="00FA23FA">
        <w:t xml:space="preserve">" means the disconnection of </w:t>
      </w:r>
      <w:r w:rsidRPr="00FA23FA">
        <w:rPr>
          <w:b/>
        </w:rPr>
        <w:t>Apparatus</w:t>
      </w:r>
      <w:r w:rsidRPr="00FA23FA">
        <w:t xml:space="preserve"> from the remainder of the </w:t>
      </w:r>
      <w:r w:rsidRPr="00FA23FA">
        <w:rPr>
          <w:b/>
        </w:rPr>
        <w:t>System</w:t>
      </w:r>
      <w:r w:rsidRPr="00FA23FA">
        <w:t xml:space="preserve"> in which that </w:t>
      </w:r>
      <w:r w:rsidRPr="00FA23FA">
        <w:rPr>
          <w:b/>
        </w:rPr>
        <w:t>Apparatus</w:t>
      </w:r>
      <w:r w:rsidRPr="00FA23FA">
        <w:t xml:space="preserve"> is situated by either of the following:</w:t>
      </w:r>
    </w:p>
    <w:p w14:paraId="5DA09A85" w14:textId="77777777" w:rsidR="002E0752" w:rsidRPr="00FA23FA" w:rsidRDefault="002E0752" w:rsidP="002E0752">
      <w:pPr>
        <w:pStyle w:val="Level3Text"/>
      </w:pPr>
      <w:r w:rsidRPr="00FA23FA">
        <w:lastRenderedPageBreak/>
        <w:t xml:space="preserve">(a) </w:t>
      </w:r>
      <w:r w:rsidRPr="00FA23FA">
        <w:tab/>
        <w:t xml:space="preserve">an </w:t>
      </w:r>
      <w:r w:rsidRPr="00FA23FA">
        <w:rPr>
          <w:b/>
        </w:rPr>
        <w:t>Isolating Device</w:t>
      </w:r>
      <w:r w:rsidRPr="00FA23FA">
        <w:t xml:space="preserve"> maintained in an isolating position. The isolating position must either be:</w:t>
      </w:r>
    </w:p>
    <w:p w14:paraId="7554C46B" w14:textId="77777777" w:rsidR="002E0752" w:rsidRPr="00FA23FA" w:rsidRDefault="002E0752" w:rsidP="002E0752">
      <w:pPr>
        <w:pStyle w:val="Level4"/>
      </w:pPr>
      <w:r w:rsidRPr="00FA23FA">
        <w:t>(</w:t>
      </w:r>
      <w:proofErr w:type="spellStart"/>
      <w:r w:rsidRPr="00FA23FA">
        <w:t>i</w:t>
      </w:r>
      <w:proofErr w:type="spellEnd"/>
      <w:r w:rsidRPr="00FA23FA">
        <w:t>)</w:t>
      </w:r>
      <w:r w:rsidRPr="00FA23FA">
        <w:tab/>
        <w:t xml:space="preserve">maintained by immobilising and </w:t>
      </w:r>
      <w:r w:rsidRPr="00FA23FA">
        <w:rPr>
          <w:b/>
        </w:rPr>
        <w:t>Locking</w:t>
      </w:r>
      <w:r w:rsidRPr="00FA23FA">
        <w:t xml:space="preserve"> the </w:t>
      </w:r>
      <w:r w:rsidRPr="00FA23FA">
        <w:rPr>
          <w:b/>
        </w:rPr>
        <w:t>Isolating Device</w:t>
      </w:r>
      <w:r w:rsidRPr="00FA23FA">
        <w:t xml:space="preserve"> in the isolating position and affixing a </w:t>
      </w:r>
      <w:r w:rsidRPr="00FA23FA">
        <w:rPr>
          <w:b/>
        </w:rPr>
        <w:t>Caution Notice</w:t>
      </w:r>
      <w:r w:rsidRPr="00FA23FA">
        <w:t xml:space="preserve"> to it. Where the </w:t>
      </w:r>
      <w:r w:rsidRPr="00FA23FA">
        <w:rPr>
          <w:b/>
        </w:rPr>
        <w:t>Isolating Device</w:t>
      </w:r>
      <w:r w:rsidRPr="00FA23FA">
        <w:t xml:space="preserve"> is </w:t>
      </w:r>
      <w:r w:rsidRPr="00FA23FA">
        <w:rPr>
          <w:b/>
        </w:rPr>
        <w:t>Locked</w:t>
      </w:r>
      <w:r w:rsidRPr="00FA23FA">
        <w:t xml:space="preserve"> with a </w:t>
      </w:r>
      <w:r w:rsidRPr="00FA23FA">
        <w:rPr>
          <w:b/>
        </w:rPr>
        <w:t>Safety Key</w:t>
      </w:r>
      <w:r w:rsidRPr="00FA23FA">
        <w:t xml:space="preserve">, the </w:t>
      </w:r>
      <w:r w:rsidRPr="00FA23FA">
        <w:rPr>
          <w:b/>
        </w:rPr>
        <w:t>Safety Key</w:t>
      </w:r>
      <w:r w:rsidRPr="00FA23FA">
        <w:t xml:space="preserve"> must be secured in a </w:t>
      </w:r>
      <w:r w:rsidRPr="00FA23FA">
        <w:rPr>
          <w:b/>
        </w:rPr>
        <w:t>Key Safe</w:t>
      </w:r>
      <w:r w:rsidRPr="00FA23FA">
        <w:t xml:space="preserve"> and the </w:t>
      </w:r>
      <w:r w:rsidRPr="00FA23FA">
        <w:rPr>
          <w:b/>
        </w:rPr>
        <w:t>Key Safe Key</w:t>
      </w:r>
      <w:r w:rsidRPr="00FA23FA">
        <w:t xml:space="preserve"> must be, where reasonably practicable, given to the authorised site representative of the </w:t>
      </w:r>
      <w:r w:rsidRPr="00FA23FA">
        <w:rPr>
          <w:b/>
        </w:rPr>
        <w:t xml:space="preserve">Requesting Safety </w:t>
      </w:r>
      <w:r w:rsidRPr="009F4A35">
        <w:rPr>
          <w:b/>
          <w:rPrChange w:id="18" w:author="Baller(ESO), Matt" w:date="2020-10-15T15:42:00Z">
            <w:rPr/>
          </w:rPrChange>
        </w:rPr>
        <w:t>Co-ordinator</w:t>
      </w:r>
      <w:r w:rsidRPr="00FA23FA">
        <w:t xml:space="preserve"> and is to be retained in safe custody.  Where not reasonably practicable the </w:t>
      </w:r>
      <w:r w:rsidRPr="00FA23FA">
        <w:rPr>
          <w:b/>
        </w:rPr>
        <w:t>Key Safe Key</w:t>
      </w:r>
      <w:r w:rsidRPr="00FA23FA">
        <w:t xml:space="preserve"> must be retained by the authorised site representative of the </w:t>
      </w:r>
      <w:r w:rsidRPr="00FA23FA">
        <w:rPr>
          <w:b/>
        </w:rPr>
        <w:t>Implementing</w:t>
      </w:r>
      <w:r w:rsidRPr="00FA23FA">
        <w:t xml:space="preserve"> </w:t>
      </w:r>
      <w:r w:rsidRPr="00FA23FA">
        <w:rPr>
          <w:b/>
        </w:rPr>
        <w:t xml:space="preserve">Safety </w:t>
      </w:r>
      <w:r w:rsidRPr="00FA23FA">
        <w:t>Co-ordinator in safe custody; or</w:t>
      </w:r>
    </w:p>
    <w:p w14:paraId="5000307C" w14:textId="77777777" w:rsidR="002E0752" w:rsidRPr="00FA23FA" w:rsidRDefault="002E0752" w:rsidP="002E0752">
      <w:pPr>
        <w:pStyle w:val="Level4"/>
      </w:pPr>
      <w:r w:rsidRPr="00FA23FA">
        <w:t>(ii)</w:t>
      </w:r>
      <w:r w:rsidRPr="00FA23FA">
        <w:tab/>
        <w:t xml:space="preserve">maintained and/or secured by such other method which must be in accordance with the </w:t>
      </w:r>
      <w:r w:rsidRPr="00FA23FA">
        <w:rPr>
          <w:b/>
        </w:rPr>
        <w:t>Local Safety Instructions</w:t>
      </w:r>
      <w:r w:rsidRPr="00FA23FA">
        <w:t xml:space="preserve"> of </w:t>
      </w:r>
      <w:r w:rsidRPr="00845009">
        <w:t>the</w:t>
      </w:r>
      <w:r w:rsidRPr="00845009">
        <w:rPr>
          <w:b/>
        </w:rPr>
        <w:t xml:space="preserve"> Relevant E&amp;W Transmission Licensee</w:t>
      </w:r>
      <w:r w:rsidRPr="00FA23FA">
        <w:t xml:space="preserve"> or that </w:t>
      </w:r>
      <w:r w:rsidRPr="00FA23FA">
        <w:rPr>
          <w:b/>
        </w:rPr>
        <w:t>E&amp;W User</w:t>
      </w:r>
      <w:r w:rsidRPr="00FA23FA">
        <w:t>, as the case may be; or</w:t>
      </w:r>
    </w:p>
    <w:p w14:paraId="3250E961" w14:textId="77777777" w:rsidR="002E0752" w:rsidRPr="00FA23FA" w:rsidRDefault="002E0752" w:rsidP="002E0752">
      <w:pPr>
        <w:pStyle w:val="Level3Text"/>
      </w:pPr>
      <w:r w:rsidRPr="00FA23FA">
        <w:t xml:space="preserve">(b) </w:t>
      </w:r>
      <w:r w:rsidRPr="00FA23FA">
        <w:tab/>
        <w:t xml:space="preserve">an adequate physical separation which must be in accordance with, and maintained by, the method set out in the </w:t>
      </w:r>
      <w:r w:rsidRPr="00FA23FA">
        <w:rPr>
          <w:b/>
        </w:rPr>
        <w:t>Local Safety Instructions</w:t>
      </w:r>
      <w:r w:rsidRPr="00FA23FA">
        <w:t xml:space="preserve"> of </w:t>
      </w:r>
      <w:r w:rsidRPr="00845009">
        <w:t>the</w:t>
      </w:r>
      <w:r w:rsidRPr="00845009">
        <w:rPr>
          <w:b/>
        </w:rPr>
        <w:t xml:space="preserve"> Relevant E&amp;W Transmission Licensee</w:t>
      </w:r>
      <w:r w:rsidRPr="00FA23FA">
        <w:t xml:space="preserve"> or that </w:t>
      </w:r>
      <w:r w:rsidRPr="00FA23FA">
        <w:rPr>
          <w:b/>
        </w:rPr>
        <w:t>E&amp;W User</w:t>
      </w:r>
      <w:r w:rsidRPr="00FA23FA">
        <w:t xml:space="preserve">, as the case may be, and, if it is a part of that method, a </w:t>
      </w:r>
      <w:r w:rsidRPr="00FA23FA">
        <w:rPr>
          <w:b/>
        </w:rPr>
        <w:t>Caution Notice</w:t>
      </w:r>
      <w:r w:rsidRPr="00FA23FA">
        <w:t xml:space="preserve"> must be placed at the point of separation;</w:t>
      </w:r>
    </w:p>
    <w:p w14:paraId="6515EA07" w14:textId="77777777" w:rsidR="002E0752" w:rsidRPr="00FA23FA" w:rsidRDefault="002E0752" w:rsidP="002E0752">
      <w:pPr>
        <w:pStyle w:val="Level3Text"/>
      </w:pPr>
      <w:r w:rsidRPr="00FA23FA">
        <w:t>or</w:t>
      </w:r>
    </w:p>
    <w:p w14:paraId="14C00CCD" w14:textId="77777777" w:rsidR="002E0752" w:rsidRPr="00FA23FA" w:rsidRDefault="002E0752" w:rsidP="002E0752">
      <w:pPr>
        <w:pStyle w:val="Level3Text"/>
      </w:pPr>
      <w:r w:rsidRPr="00FA23FA">
        <w:t>(c)</w:t>
      </w:r>
      <w:r w:rsidRPr="00FA23FA">
        <w:tab/>
        <w:t xml:space="preserve">in the case where the relevant </w:t>
      </w:r>
      <w:r w:rsidRPr="00FA23FA">
        <w:rPr>
          <w:b/>
        </w:rPr>
        <w:t>HV Apparatus</w:t>
      </w:r>
      <w:r w:rsidRPr="00FA23FA">
        <w:t xml:space="preserve"> of the </w:t>
      </w:r>
      <w:r w:rsidRPr="00FA23FA">
        <w:rPr>
          <w:b/>
        </w:rPr>
        <w:t xml:space="preserve">Implementing Safety Co-ordinator </w:t>
      </w:r>
      <w:r w:rsidRPr="00FA23FA">
        <w:t xml:space="preserve">is being either constructed or modified, an adequate physical separation as a result of a </w:t>
      </w:r>
      <w:r w:rsidRPr="00FA23FA">
        <w:rPr>
          <w:b/>
        </w:rPr>
        <w:t>No System Connection</w:t>
      </w:r>
      <w:r w:rsidRPr="00FA23FA">
        <w:t>.</w:t>
      </w:r>
    </w:p>
    <w:p w14:paraId="26B7CA6C" w14:textId="77777777" w:rsidR="002E0752" w:rsidRPr="00FA23FA" w:rsidRDefault="002E0752" w:rsidP="002E0752">
      <w:pPr>
        <w:pStyle w:val="Level2Text"/>
      </w:pPr>
      <w:r w:rsidRPr="00FA23FA">
        <w:t>(3)</w:t>
      </w:r>
      <w:r w:rsidRPr="00FA23FA">
        <w:tab/>
      </w:r>
      <w:r w:rsidRPr="00FA23FA">
        <w:rPr>
          <w:b/>
        </w:rPr>
        <w:t>“No System Connection”</w:t>
      </w:r>
      <w:r w:rsidRPr="00FA23FA">
        <w:t xml:space="preserve"> means an adequate physical separation (which must be in accordance with, and maintained by, the method set out in the </w:t>
      </w:r>
      <w:r w:rsidRPr="00FA23FA">
        <w:rPr>
          <w:b/>
        </w:rPr>
        <w:t xml:space="preserve">Local Safety Instructions </w:t>
      </w:r>
      <w:r w:rsidRPr="00FA23FA">
        <w:t xml:space="preserve">of the </w:t>
      </w:r>
      <w:r w:rsidRPr="00FA23FA">
        <w:rPr>
          <w:b/>
        </w:rPr>
        <w:t xml:space="preserve">Implementing Safety </w:t>
      </w:r>
      <w:r w:rsidRPr="009F4A35">
        <w:rPr>
          <w:b/>
          <w:rPrChange w:id="19" w:author="Baller(ESO), Matt" w:date="2020-10-15T15:42:00Z">
            <w:rPr/>
          </w:rPrChange>
        </w:rPr>
        <w:t>Co-ordinator</w:t>
      </w:r>
      <w:r w:rsidRPr="00FA23FA">
        <w:t xml:space="preserve">) of the </w:t>
      </w:r>
      <w:r w:rsidRPr="00FA23FA">
        <w:rPr>
          <w:b/>
        </w:rPr>
        <w:t xml:space="preserve">Implementing Safety Co-ordinator’s HV Apparatus </w:t>
      </w:r>
      <w:r w:rsidRPr="00FA23FA">
        <w:t xml:space="preserve">from the rest of the </w:t>
      </w:r>
      <w:r w:rsidRPr="00FA23FA">
        <w:rPr>
          <w:b/>
        </w:rPr>
        <w:t xml:space="preserve">Implementing Safety Co-ordinator’s System </w:t>
      </w:r>
      <w:r w:rsidRPr="00FA23FA">
        <w:t xml:space="preserve">where such </w:t>
      </w:r>
      <w:r w:rsidRPr="00FA23FA">
        <w:rPr>
          <w:b/>
        </w:rPr>
        <w:t xml:space="preserve">HV Apparatus </w:t>
      </w:r>
      <w:r w:rsidRPr="00FA23FA">
        <w:t xml:space="preserve">has no installed means of being connected to, and will not for the duration of the </w:t>
      </w:r>
      <w:r w:rsidRPr="00FA23FA">
        <w:rPr>
          <w:b/>
        </w:rPr>
        <w:t>Safety Precaution</w:t>
      </w:r>
      <w:r w:rsidRPr="00FA23FA">
        <w:t xml:space="preserve"> be connected to, a source of electrical energy or to any other part of the </w:t>
      </w:r>
      <w:r w:rsidRPr="00FA23FA">
        <w:rPr>
          <w:b/>
        </w:rPr>
        <w:t>Implementing Safety Co-ordinators System</w:t>
      </w:r>
      <w:r w:rsidRPr="00FA23FA">
        <w:t>.</w:t>
      </w:r>
    </w:p>
    <w:p w14:paraId="73DD62AE" w14:textId="77777777" w:rsidR="002E0752" w:rsidRPr="00FA23FA" w:rsidRDefault="002E0752" w:rsidP="002E0752">
      <w:pPr>
        <w:pStyle w:val="Level2Text"/>
      </w:pPr>
      <w:r w:rsidRPr="00FA23FA">
        <w:t>(4)</w:t>
      </w:r>
      <w:r w:rsidRPr="00FA23FA">
        <w:tab/>
        <w:t>"</w:t>
      </w:r>
      <w:r w:rsidRPr="00FA23FA">
        <w:rPr>
          <w:b/>
        </w:rPr>
        <w:t>Earthing</w:t>
      </w:r>
      <w:r w:rsidRPr="00FA23FA">
        <w:t xml:space="preserve">" means a way of providing a connection between conductors and earth by an </w:t>
      </w:r>
      <w:r w:rsidRPr="00FA23FA">
        <w:rPr>
          <w:b/>
        </w:rPr>
        <w:t>Earthing</w:t>
      </w:r>
      <w:r w:rsidRPr="00FA23FA">
        <w:t xml:space="preserve"> </w:t>
      </w:r>
      <w:r w:rsidRPr="00FA23FA">
        <w:rPr>
          <w:b/>
        </w:rPr>
        <w:t xml:space="preserve">Device </w:t>
      </w:r>
      <w:r w:rsidRPr="00FA23FA">
        <w:t>which is either:</w:t>
      </w:r>
    </w:p>
    <w:p w14:paraId="0F1F9810" w14:textId="77777777" w:rsidR="002E0752" w:rsidRPr="00FA23FA" w:rsidRDefault="002E0752" w:rsidP="002E0752">
      <w:pPr>
        <w:pStyle w:val="Level3Text"/>
      </w:pPr>
      <w:r w:rsidRPr="00FA23FA">
        <w:t>(</w:t>
      </w:r>
      <w:proofErr w:type="spellStart"/>
      <w:r w:rsidRPr="00FA23FA">
        <w:t>i</w:t>
      </w:r>
      <w:proofErr w:type="spellEnd"/>
      <w:r w:rsidRPr="00FA23FA">
        <w:t>)</w:t>
      </w:r>
      <w:r w:rsidRPr="00FA23FA">
        <w:tab/>
        <w:t xml:space="preserve">immobilised and </w:t>
      </w:r>
      <w:r w:rsidRPr="00FA23FA">
        <w:rPr>
          <w:b/>
        </w:rPr>
        <w:t>Locked</w:t>
      </w:r>
      <w:r w:rsidRPr="00FA23FA">
        <w:t xml:space="preserve"> in the earthing position. Where the </w:t>
      </w:r>
      <w:r w:rsidRPr="00FA23FA">
        <w:rPr>
          <w:b/>
        </w:rPr>
        <w:t>Earthing</w:t>
      </w:r>
      <w:r w:rsidRPr="00FA23FA">
        <w:t xml:space="preserve"> </w:t>
      </w:r>
      <w:r w:rsidRPr="00FA23FA">
        <w:rPr>
          <w:b/>
        </w:rPr>
        <w:t>Device</w:t>
      </w:r>
      <w:r w:rsidRPr="00FA23FA">
        <w:t xml:space="preserve"> is </w:t>
      </w:r>
      <w:bookmarkStart w:id="20" w:name="_GoBack"/>
      <w:bookmarkEnd w:id="20"/>
      <w:r w:rsidRPr="00FA23FA">
        <w:rPr>
          <w:b/>
        </w:rPr>
        <w:t>Locked</w:t>
      </w:r>
      <w:r w:rsidRPr="00FA23FA">
        <w:t xml:space="preserve"> with a </w:t>
      </w:r>
      <w:r w:rsidRPr="00FA23FA">
        <w:rPr>
          <w:b/>
        </w:rPr>
        <w:t>Safety Key</w:t>
      </w:r>
      <w:r w:rsidRPr="00FA23FA">
        <w:t xml:space="preserve">, the </w:t>
      </w:r>
      <w:r w:rsidRPr="00FA23FA">
        <w:rPr>
          <w:b/>
        </w:rPr>
        <w:t>Safety Key</w:t>
      </w:r>
      <w:r w:rsidRPr="00FA23FA">
        <w:t xml:space="preserve"> must be secured in a </w:t>
      </w:r>
      <w:r w:rsidRPr="00FA23FA">
        <w:rPr>
          <w:b/>
        </w:rPr>
        <w:t>Key Safe</w:t>
      </w:r>
      <w:r w:rsidRPr="00FA23FA">
        <w:t xml:space="preserve"> and the </w:t>
      </w:r>
      <w:r w:rsidRPr="00FA23FA">
        <w:rPr>
          <w:b/>
        </w:rPr>
        <w:t>Key Safe Key</w:t>
      </w:r>
      <w:r w:rsidRPr="00FA23FA">
        <w:t xml:space="preserve"> must be, where reasonably practicable, given to the authorised site representative of the </w:t>
      </w:r>
      <w:r w:rsidRPr="00FA23FA">
        <w:rPr>
          <w:b/>
        </w:rPr>
        <w:t xml:space="preserve">Requesting Safety </w:t>
      </w:r>
      <w:r w:rsidRPr="009F4A35">
        <w:rPr>
          <w:b/>
          <w:rPrChange w:id="21" w:author="Baller(ESO), Matt" w:date="2020-10-15T15:42:00Z">
            <w:rPr/>
          </w:rPrChange>
        </w:rPr>
        <w:t>Co-ordinator</w:t>
      </w:r>
      <w:r w:rsidRPr="00FA23FA">
        <w:t xml:space="preserve"> and is to be retained in safe custody.  Where not reasonably practicable the </w:t>
      </w:r>
      <w:r w:rsidRPr="00FA23FA">
        <w:rPr>
          <w:b/>
        </w:rPr>
        <w:t>Key Safe Key</w:t>
      </w:r>
      <w:r w:rsidRPr="00FA23FA">
        <w:t xml:space="preserve"> must be retained by the authorised site representative of the </w:t>
      </w:r>
      <w:r w:rsidRPr="00FA23FA">
        <w:rPr>
          <w:b/>
        </w:rPr>
        <w:t xml:space="preserve">Implementing Safety </w:t>
      </w:r>
      <w:r w:rsidRPr="009F4A35">
        <w:rPr>
          <w:b/>
          <w:rPrChange w:id="22" w:author="Baller(ESO), Matt" w:date="2020-10-15T15:42:00Z">
            <w:rPr/>
          </w:rPrChange>
        </w:rPr>
        <w:t xml:space="preserve">Co-ordinator </w:t>
      </w:r>
      <w:r w:rsidRPr="00FA23FA">
        <w:t>in safe custody; or</w:t>
      </w:r>
    </w:p>
    <w:p w14:paraId="4A195230" w14:textId="77777777" w:rsidR="002E0752" w:rsidRPr="00FA23FA" w:rsidRDefault="002E0752" w:rsidP="002E0752">
      <w:pPr>
        <w:pStyle w:val="Level3Text"/>
      </w:pPr>
      <w:r w:rsidRPr="00FA23FA">
        <w:t>(ii)</w:t>
      </w:r>
      <w:r w:rsidRPr="00FA23FA">
        <w:tab/>
        <w:t xml:space="preserve">maintained and/or secured in position by such other method which must be in accordance with the </w:t>
      </w:r>
      <w:r w:rsidRPr="00FA23FA">
        <w:rPr>
          <w:b/>
        </w:rPr>
        <w:t>Local Safety Instructions</w:t>
      </w:r>
      <w:r w:rsidRPr="00FA23FA">
        <w:t xml:space="preserve"> of </w:t>
      </w:r>
      <w:r w:rsidRPr="00845009">
        <w:t>the</w:t>
      </w:r>
      <w:r w:rsidRPr="00845009">
        <w:rPr>
          <w:b/>
        </w:rPr>
        <w:t xml:space="preserve"> Relevant E&amp;W Transmission Licensee</w:t>
      </w:r>
      <w:r w:rsidRPr="00FA23FA">
        <w:t xml:space="preserve"> or that </w:t>
      </w:r>
      <w:r w:rsidRPr="00FA23FA">
        <w:rPr>
          <w:b/>
        </w:rPr>
        <w:t>E&amp;W User</w:t>
      </w:r>
      <w:r w:rsidRPr="00FA23FA">
        <w:t xml:space="preserve"> as the case may be.</w:t>
      </w:r>
    </w:p>
    <w:p w14:paraId="4872D401" w14:textId="77777777" w:rsidR="002E0752" w:rsidRPr="00845009" w:rsidRDefault="002E0752" w:rsidP="002E0752">
      <w:pPr>
        <w:pStyle w:val="Level1Text"/>
        <w:rPr>
          <w:b/>
          <w:color w:val="auto"/>
        </w:rPr>
      </w:pPr>
      <w:r w:rsidRPr="00845009">
        <w:rPr>
          <w:color w:val="auto"/>
        </w:rPr>
        <w:t>OC8A.1.6.3</w:t>
      </w:r>
      <w:r w:rsidRPr="00845009">
        <w:rPr>
          <w:color w:val="auto"/>
        </w:rPr>
        <w:tab/>
        <w:t xml:space="preserve">For the purpose of the co-ordination of safety relating to </w:t>
      </w:r>
      <w:r w:rsidRPr="00845009">
        <w:rPr>
          <w:b/>
          <w:color w:val="auto"/>
        </w:rPr>
        <w:t>HV Apparatus</w:t>
      </w:r>
      <w:r w:rsidRPr="00845009">
        <w:rPr>
          <w:color w:val="auto"/>
        </w:rPr>
        <w:t xml:space="preserve"> the term </w:t>
      </w:r>
      <w:r w:rsidRPr="00845009">
        <w:rPr>
          <w:b/>
          <w:color w:val="auto"/>
        </w:rPr>
        <w:t xml:space="preserve">“Safety Precautions” </w:t>
      </w:r>
      <w:r w:rsidRPr="00845009">
        <w:rPr>
          <w:color w:val="auto"/>
        </w:rPr>
        <w:t xml:space="preserve">means </w:t>
      </w:r>
      <w:r w:rsidRPr="00845009">
        <w:rPr>
          <w:b/>
          <w:color w:val="auto"/>
        </w:rPr>
        <w:t xml:space="preserve">Isolation </w:t>
      </w:r>
      <w:r w:rsidRPr="00845009">
        <w:rPr>
          <w:color w:val="auto"/>
        </w:rPr>
        <w:t xml:space="preserve">and/or </w:t>
      </w:r>
      <w:r w:rsidRPr="00845009">
        <w:rPr>
          <w:b/>
          <w:color w:val="auto"/>
        </w:rPr>
        <w:t>Earthing</w:t>
      </w:r>
      <w:r w:rsidRPr="00845009">
        <w:rPr>
          <w:color w:val="auto"/>
        </w:rPr>
        <w:t>.</w:t>
      </w:r>
    </w:p>
    <w:p w14:paraId="783BF8A9" w14:textId="77777777" w:rsidR="002E0752" w:rsidRPr="00845009" w:rsidRDefault="002E0752" w:rsidP="002E0752">
      <w:pPr>
        <w:pStyle w:val="Level1Text"/>
        <w:rPr>
          <w:color w:val="auto"/>
        </w:rPr>
      </w:pPr>
    </w:p>
    <w:p w14:paraId="2FBF647B" w14:textId="77777777" w:rsidR="002E0752" w:rsidRPr="00845009" w:rsidRDefault="002E0752" w:rsidP="002E0752">
      <w:pPr>
        <w:pStyle w:val="Level1Text"/>
        <w:rPr>
          <w:color w:val="auto"/>
        </w:rPr>
      </w:pPr>
      <w:r w:rsidRPr="00845009">
        <w:rPr>
          <w:color w:val="auto"/>
        </w:rPr>
        <w:t>OC8A.2</w:t>
      </w:r>
      <w:r w:rsidRPr="00845009">
        <w:rPr>
          <w:color w:val="auto"/>
        </w:rPr>
        <w:tab/>
      </w:r>
      <w:r w:rsidRPr="00845009">
        <w:rPr>
          <w:color w:val="auto"/>
          <w:u w:val="single"/>
        </w:rPr>
        <w:t>OBJECTIVE</w:t>
      </w:r>
      <w:r w:rsidRPr="00845009">
        <w:rPr>
          <w:color w:val="auto"/>
        </w:rPr>
        <w:fldChar w:fldCharType="begin"/>
      </w:r>
      <w:r w:rsidRPr="00845009">
        <w:rPr>
          <w:color w:val="auto"/>
        </w:rPr>
        <w:instrText xml:space="preserve"> TC "</w:instrText>
      </w:r>
      <w:bookmarkStart w:id="23" w:name="_Toc72047860"/>
      <w:bookmarkStart w:id="24" w:name="_Toc211826575"/>
      <w:bookmarkStart w:id="25" w:name="_Toc503446402"/>
      <w:bookmarkStart w:id="26" w:name="_Toc333226174"/>
      <w:r w:rsidRPr="00845009">
        <w:rPr>
          <w:color w:val="auto"/>
        </w:rPr>
        <w:instrText>OC8A.2   OBJECTIVE</w:instrText>
      </w:r>
      <w:bookmarkEnd w:id="23"/>
      <w:bookmarkEnd w:id="24"/>
      <w:bookmarkEnd w:id="25"/>
      <w:bookmarkEnd w:id="26"/>
      <w:r w:rsidRPr="00845009">
        <w:rPr>
          <w:color w:val="auto"/>
        </w:rPr>
        <w:instrText xml:space="preserve">"\L 1 </w:instrText>
      </w:r>
      <w:r w:rsidRPr="00845009">
        <w:rPr>
          <w:color w:val="auto"/>
        </w:rPr>
        <w:fldChar w:fldCharType="end"/>
      </w:r>
    </w:p>
    <w:p w14:paraId="5C7E8A8A" w14:textId="77777777" w:rsidR="002E0752" w:rsidRPr="00845009" w:rsidRDefault="002E0752" w:rsidP="002E0752">
      <w:pPr>
        <w:pStyle w:val="Level1Text"/>
        <w:rPr>
          <w:color w:val="auto"/>
        </w:rPr>
      </w:pPr>
      <w:r w:rsidRPr="00845009">
        <w:rPr>
          <w:color w:val="auto"/>
        </w:rPr>
        <w:t xml:space="preserve">OC8A.2.1 </w:t>
      </w:r>
      <w:r w:rsidRPr="00845009">
        <w:rPr>
          <w:color w:val="auto"/>
        </w:rPr>
        <w:tab/>
        <w:t xml:space="preserve">The objective of </w:t>
      </w:r>
      <w:r w:rsidRPr="009F4A35">
        <w:rPr>
          <w:color w:val="auto"/>
          <w:rPrChange w:id="27" w:author="Baller(ESO), Matt" w:date="2020-10-15T15:42:00Z">
            <w:rPr>
              <w:b/>
              <w:color w:val="auto"/>
            </w:rPr>
          </w:rPrChange>
        </w:rPr>
        <w:t>OC8A</w:t>
      </w:r>
      <w:r w:rsidRPr="00845009">
        <w:rPr>
          <w:color w:val="auto"/>
        </w:rPr>
        <w:t xml:space="preserve"> is to </w:t>
      </w:r>
      <w:proofErr w:type="gramStart"/>
      <w:r w:rsidRPr="00845009">
        <w:rPr>
          <w:color w:val="auto"/>
        </w:rPr>
        <w:t>achieve:-</w:t>
      </w:r>
      <w:proofErr w:type="gramEnd"/>
    </w:p>
    <w:p w14:paraId="7D95B163" w14:textId="77777777" w:rsidR="002E0752" w:rsidRPr="00FA23FA" w:rsidRDefault="002E0752" w:rsidP="002E0752">
      <w:pPr>
        <w:pStyle w:val="Level2Text"/>
      </w:pPr>
      <w:r w:rsidRPr="00FA23FA">
        <w:t>(</w:t>
      </w:r>
      <w:proofErr w:type="spellStart"/>
      <w:r w:rsidRPr="00FA23FA">
        <w:t>i</w:t>
      </w:r>
      <w:proofErr w:type="spellEnd"/>
      <w:r w:rsidRPr="00FA23FA">
        <w:t>)</w:t>
      </w:r>
      <w:r w:rsidRPr="00FA23FA">
        <w:rPr>
          <w:b/>
        </w:rPr>
        <w:tab/>
        <w:t xml:space="preserve">Safety </w:t>
      </w:r>
      <w:proofErr w:type="gramStart"/>
      <w:r w:rsidRPr="00FA23FA">
        <w:rPr>
          <w:b/>
        </w:rPr>
        <w:t>From</w:t>
      </w:r>
      <w:proofErr w:type="gramEnd"/>
      <w:r w:rsidRPr="00FA23FA">
        <w:rPr>
          <w:b/>
        </w:rPr>
        <w:t xml:space="preserve"> The System</w:t>
      </w:r>
      <w:r w:rsidRPr="00FA23FA">
        <w:t xml:space="preserve"> when work on or near a </w:t>
      </w:r>
      <w:r w:rsidRPr="00FA23FA">
        <w:rPr>
          <w:b/>
        </w:rPr>
        <w:t>System</w:t>
      </w:r>
      <w:r w:rsidRPr="00FA23FA">
        <w:t xml:space="preserve"> necessitates the provision of </w:t>
      </w:r>
      <w:r w:rsidRPr="00FA23FA">
        <w:rPr>
          <w:b/>
        </w:rPr>
        <w:t>Safety Precautions</w:t>
      </w:r>
      <w:r w:rsidRPr="00FA23FA">
        <w:t xml:space="preserve"> on another </w:t>
      </w:r>
      <w:r w:rsidRPr="00FA23FA">
        <w:rPr>
          <w:b/>
        </w:rPr>
        <w:t>System</w:t>
      </w:r>
      <w:r w:rsidRPr="00FA23FA">
        <w:t xml:space="preserve"> on </w:t>
      </w:r>
      <w:r w:rsidRPr="00FA23FA">
        <w:rPr>
          <w:b/>
        </w:rPr>
        <w:t>HV Apparatus</w:t>
      </w:r>
      <w:r w:rsidRPr="00FA23FA">
        <w:t xml:space="preserve"> up to a </w:t>
      </w:r>
      <w:r w:rsidRPr="00FA23FA">
        <w:rPr>
          <w:b/>
        </w:rPr>
        <w:t>Connection Point</w:t>
      </w:r>
      <w:r w:rsidR="00AC6F7E" w:rsidRPr="00FA23FA">
        <w:rPr>
          <w:b/>
        </w:rPr>
        <w:t xml:space="preserve"> </w:t>
      </w:r>
      <w:r w:rsidR="00AC6F7E" w:rsidRPr="00FA23FA">
        <w:t xml:space="preserve">(or, in the case of </w:t>
      </w:r>
      <w:r w:rsidR="00AC6F7E" w:rsidRPr="00FA23FA">
        <w:rPr>
          <w:b/>
        </w:rPr>
        <w:t>OTSUA</w:t>
      </w:r>
      <w:r w:rsidR="00AC6F7E" w:rsidRPr="00FA23FA">
        <w:t xml:space="preserve">, </w:t>
      </w:r>
      <w:r w:rsidR="00AC6F7E" w:rsidRPr="00FA23FA">
        <w:rPr>
          <w:b/>
        </w:rPr>
        <w:t>Transmission Interface Point</w:t>
      </w:r>
      <w:r w:rsidR="00AC6F7E" w:rsidRPr="00FA23FA">
        <w:t>);</w:t>
      </w:r>
      <w:r w:rsidRPr="00FA23FA">
        <w:t xml:space="preserve"> and</w:t>
      </w:r>
    </w:p>
    <w:p w14:paraId="72C31A53" w14:textId="3215ECC0" w:rsidR="002E0752" w:rsidRPr="00FA23FA" w:rsidRDefault="002E0752" w:rsidP="002E0752">
      <w:pPr>
        <w:pStyle w:val="Level2Text"/>
      </w:pPr>
      <w:r w:rsidRPr="00FA23FA">
        <w:lastRenderedPageBreak/>
        <w:t>(ii)</w:t>
      </w:r>
      <w:r w:rsidRPr="00FA23FA">
        <w:tab/>
      </w:r>
      <w:r w:rsidRPr="00FA23FA">
        <w:rPr>
          <w:b/>
        </w:rPr>
        <w:t xml:space="preserve">Safety </w:t>
      </w:r>
      <w:proofErr w:type="gramStart"/>
      <w:r w:rsidRPr="00FA23FA">
        <w:rPr>
          <w:b/>
        </w:rPr>
        <w:t>From</w:t>
      </w:r>
      <w:proofErr w:type="gramEnd"/>
      <w:r w:rsidRPr="00FA23FA">
        <w:rPr>
          <w:b/>
        </w:rPr>
        <w:t xml:space="preserve"> The System</w:t>
      </w:r>
      <w:r w:rsidRPr="00FA23FA">
        <w:t xml:space="preserve"> when work is to be carried out at an </w:t>
      </w:r>
      <w:r w:rsidRPr="00FA23FA">
        <w:rPr>
          <w:b/>
        </w:rPr>
        <w:t>E&amp;W User’s Site</w:t>
      </w:r>
      <w:r w:rsidRPr="00FA23FA">
        <w:t xml:space="preserve"> or a </w:t>
      </w:r>
      <w:r w:rsidRPr="00FA23FA">
        <w:rPr>
          <w:b/>
        </w:rPr>
        <w:t>Transmission Site</w:t>
      </w:r>
      <w:r w:rsidRPr="00FA23FA">
        <w:t xml:space="preserve"> (as the case may be) on equipment of the </w:t>
      </w:r>
      <w:r w:rsidRPr="00FA23FA">
        <w:rPr>
          <w:b/>
        </w:rPr>
        <w:t>User</w:t>
      </w:r>
      <w:r w:rsidRPr="00FA23FA">
        <w:t xml:space="preserve"> or</w:t>
      </w:r>
      <w:r w:rsidRPr="00FA23FA">
        <w:rPr>
          <w:b/>
        </w:rPr>
        <w:t xml:space="preserve"> </w:t>
      </w:r>
      <w:r w:rsidRPr="00845009">
        <w:t>the</w:t>
      </w:r>
      <w:r w:rsidRPr="00845009">
        <w:rPr>
          <w:b/>
        </w:rPr>
        <w:t xml:space="preserve"> Relevant E&amp;W Transmission Licensee</w:t>
      </w:r>
      <w:r w:rsidRPr="00FA23FA">
        <w:rPr>
          <w:b/>
        </w:rPr>
        <w:t xml:space="preserve"> </w:t>
      </w:r>
      <w:del w:id="28" w:author="Baller(ESO), Matt" w:date="2020-10-15T15:42:00Z">
        <w:r w:rsidRPr="00FA23FA">
          <w:rPr>
            <w:b/>
          </w:rPr>
          <w:delText xml:space="preserve"> </w:delText>
        </w:r>
      </w:del>
      <w:r w:rsidRPr="00FA23FA">
        <w:t xml:space="preserve">(as the case may be) where the work or equipment is near to </w:t>
      </w:r>
      <w:r w:rsidRPr="00FA23FA">
        <w:rPr>
          <w:b/>
        </w:rPr>
        <w:t>HV Apparatus</w:t>
      </w:r>
      <w:r w:rsidRPr="00FA23FA">
        <w:t xml:space="preserve"> on the </w:t>
      </w:r>
      <w:r w:rsidRPr="00FA23FA">
        <w:rPr>
          <w:b/>
        </w:rPr>
        <w:t>Implementing Safety Co-ordinator’s System</w:t>
      </w:r>
      <w:r w:rsidRPr="00FA23FA">
        <w:t>.</w:t>
      </w:r>
    </w:p>
    <w:p w14:paraId="41D5C9A1" w14:textId="77777777" w:rsidR="002E0752" w:rsidRPr="00845009" w:rsidRDefault="002E0752" w:rsidP="002E0752">
      <w:pPr>
        <w:pStyle w:val="Level1Text"/>
        <w:rPr>
          <w:color w:val="auto"/>
        </w:rPr>
      </w:pPr>
      <w:r w:rsidRPr="00845009">
        <w:rPr>
          <w:color w:val="auto"/>
        </w:rPr>
        <w:t>OC8A.2.2</w:t>
      </w:r>
      <w:r w:rsidRPr="00845009">
        <w:rPr>
          <w:color w:val="auto"/>
        </w:rPr>
        <w:tab/>
        <w:t xml:space="preserve">A flow chart, set out in </w:t>
      </w:r>
      <w:r w:rsidRPr="009F4A35">
        <w:rPr>
          <w:color w:val="auto"/>
          <w:rPrChange w:id="29" w:author="Baller(ESO), Matt" w:date="2020-10-15T15:42:00Z">
            <w:rPr>
              <w:b/>
              <w:color w:val="auto"/>
            </w:rPr>
          </w:rPrChange>
        </w:rPr>
        <w:t>OC8A</w:t>
      </w:r>
      <w:r w:rsidRPr="00845009">
        <w:rPr>
          <w:b/>
          <w:color w:val="auto"/>
        </w:rPr>
        <w:t xml:space="preserve"> Appendix C</w:t>
      </w:r>
      <w:r w:rsidRPr="00845009">
        <w:rPr>
          <w:color w:val="auto"/>
        </w:rPr>
        <w:t xml:space="preserve">, illustrates the process utilised in </w:t>
      </w:r>
      <w:r w:rsidRPr="009F4A35">
        <w:rPr>
          <w:color w:val="auto"/>
          <w:rPrChange w:id="30" w:author="Baller(ESO), Matt" w:date="2020-10-15T15:42:00Z">
            <w:rPr>
              <w:b/>
              <w:color w:val="auto"/>
            </w:rPr>
          </w:rPrChange>
        </w:rPr>
        <w:t>OC8A</w:t>
      </w:r>
      <w:r w:rsidRPr="00845009">
        <w:rPr>
          <w:color w:val="auto"/>
        </w:rPr>
        <w:t xml:space="preserve"> to achieve the objective set out in OC8A.2.1. In the case of a conflict between the flow chart and the provisions of the written text of </w:t>
      </w:r>
      <w:r w:rsidRPr="009F4A35">
        <w:rPr>
          <w:color w:val="auto"/>
          <w:rPrChange w:id="31" w:author="Baller(ESO), Matt" w:date="2020-10-15T15:42:00Z">
            <w:rPr>
              <w:b/>
              <w:color w:val="auto"/>
            </w:rPr>
          </w:rPrChange>
        </w:rPr>
        <w:t>OC8A</w:t>
      </w:r>
      <w:r w:rsidRPr="00845009">
        <w:rPr>
          <w:color w:val="auto"/>
        </w:rPr>
        <w:t>, the written text will prevail.</w:t>
      </w:r>
    </w:p>
    <w:p w14:paraId="41A4F97C" w14:textId="77777777" w:rsidR="002E0752" w:rsidRPr="00845009" w:rsidRDefault="002E0752" w:rsidP="002E0752">
      <w:pPr>
        <w:pStyle w:val="Level1Text"/>
        <w:rPr>
          <w:color w:val="auto"/>
        </w:rPr>
      </w:pPr>
      <w:r w:rsidRPr="00845009">
        <w:rPr>
          <w:color w:val="auto"/>
        </w:rPr>
        <w:t>OC8A.3</w:t>
      </w:r>
      <w:r w:rsidRPr="00845009">
        <w:rPr>
          <w:color w:val="auto"/>
        </w:rPr>
        <w:tab/>
      </w:r>
      <w:r w:rsidRPr="00845009">
        <w:rPr>
          <w:color w:val="auto"/>
          <w:u w:val="single"/>
        </w:rPr>
        <w:t>SCOPE</w:t>
      </w:r>
      <w:r w:rsidRPr="00845009">
        <w:rPr>
          <w:color w:val="auto"/>
        </w:rPr>
        <w:fldChar w:fldCharType="begin"/>
      </w:r>
      <w:r w:rsidRPr="00845009">
        <w:rPr>
          <w:color w:val="auto"/>
        </w:rPr>
        <w:instrText xml:space="preserve"> TC "</w:instrText>
      </w:r>
      <w:bookmarkStart w:id="32" w:name="_Toc72047861"/>
      <w:bookmarkStart w:id="33" w:name="_Toc211826576"/>
      <w:bookmarkStart w:id="34" w:name="_Toc503446403"/>
      <w:bookmarkStart w:id="35" w:name="_Toc333226175"/>
      <w:r w:rsidRPr="00845009">
        <w:rPr>
          <w:color w:val="auto"/>
        </w:rPr>
        <w:instrText>OC8A.3   SCOPE</w:instrText>
      </w:r>
      <w:bookmarkEnd w:id="32"/>
      <w:bookmarkEnd w:id="33"/>
      <w:bookmarkEnd w:id="34"/>
      <w:bookmarkEnd w:id="35"/>
      <w:r w:rsidRPr="00845009">
        <w:rPr>
          <w:color w:val="auto"/>
        </w:rPr>
        <w:instrText xml:space="preserve">"\L 1 </w:instrText>
      </w:r>
      <w:r w:rsidRPr="00845009">
        <w:rPr>
          <w:color w:val="auto"/>
        </w:rPr>
        <w:fldChar w:fldCharType="end"/>
      </w:r>
    </w:p>
    <w:p w14:paraId="7103D546" w14:textId="77777777" w:rsidR="002E0752" w:rsidRPr="00845009" w:rsidRDefault="002E0752" w:rsidP="002E0752">
      <w:pPr>
        <w:pStyle w:val="Level1Text"/>
        <w:rPr>
          <w:color w:val="auto"/>
        </w:rPr>
      </w:pPr>
      <w:r w:rsidRPr="00845009">
        <w:rPr>
          <w:color w:val="auto"/>
        </w:rPr>
        <w:t>OC8A.3.1</w:t>
      </w:r>
      <w:r w:rsidRPr="00845009">
        <w:rPr>
          <w:color w:val="auto"/>
        </w:rPr>
        <w:tab/>
      </w:r>
      <w:r w:rsidRPr="009F4A35">
        <w:rPr>
          <w:color w:val="auto"/>
          <w:rPrChange w:id="36" w:author="Baller(ESO), Matt" w:date="2020-10-15T15:42:00Z">
            <w:rPr>
              <w:b/>
              <w:color w:val="auto"/>
            </w:rPr>
          </w:rPrChange>
        </w:rPr>
        <w:t>OC8A</w:t>
      </w:r>
      <w:r w:rsidRPr="00845009">
        <w:rPr>
          <w:color w:val="auto"/>
        </w:rPr>
        <w:t xml:space="preserve"> applies to the</w:t>
      </w:r>
      <w:r w:rsidRPr="00845009">
        <w:rPr>
          <w:b/>
          <w:color w:val="auto"/>
        </w:rPr>
        <w:t xml:space="preserve"> Relevant E&amp;W Transmission Licensee </w:t>
      </w:r>
      <w:r w:rsidRPr="00845009">
        <w:rPr>
          <w:color w:val="auto"/>
        </w:rPr>
        <w:t xml:space="preserve">and to </w:t>
      </w:r>
      <w:r w:rsidRPr="00845009">
        <w:rPr>
          <w:b/>
          <w:color w:val="auto"/>
        </w:rPr>
        <w:t>E&amp;W Users</w:t>
      </w:r>
      <w:r w:rsidRPr="00845009">
        <w:rPr>
          <w:color w:val="auto"/>
        </w:rPr>
        <w:t>, which in OC8A means:</w:t>
      </w:r>
    </w:p>
    <w:p w14:paraId="3B19C65B" w14:textId="77777777" w:rsidR="002E0752" w:rsidRPr="00FA23FA" w:rsidRDefault="002E0752" w:rsidP="002E0752">
      <w:pPr>
        <w:pStyle w:val="Level2Text"/>
      </w:pPr>
      <w:r w:rsidRPr="00FA23FA">
        <w:t>(a)</w:t>
      </w:r>
      <w:r w:rsidRPr="00FA23FA">
        <w:tab/>
      </w:r>
      <w:r w:rsidRPr="00FA23FA">
        <w:rPr>
          <w:b/>
        </w:rPr>
        <w:t>Generators</w:t>
      </w:r>
      <w:r w:rsidR="00AC6F7E" w:rsidRPr="00FA23FA">
        <w:rPr>
          <w:b/>
        </w:rPr>
        <w:t xml:space="preserve"> </w:t>
      </w:r>
      <w:r w:rsidR="00AC6F7E" w:rsidRPr="00FA23FA">
        <w:t>(including where undertaking</w:t>
      </w:r>
      <w:r w:rsidR="00AC6F7E" w:rsidRPr="00FA23FA">
        <w:rPr>
          <w:b/>
        </w:rPr>
        <w:t xml:space="preserve"> OTSDUW</w:t>
      </w:r>
      <w:r w:rsidR="00AC6F7E" w:rsidRPr="00FA23FA">
        <w:t>);</w:t>
      </w:r>
    </w:p>
    <w:p w14:paraId="66DB687F" w14:textId="77777777" w:rsidR="002E0752" w:rsidRPr="00FA23FA" w:rsidRDefault="002E0752" w:rsidP="002E0752">
      <w:pPr>
        <w:pStyle w:val="Level2Text"/>
      </w:pPr>
      <w:r w:rsidRPr="00FA23FA">
        <w:t>(b)</w:t>
      </w:r>
      <w:r w:rsidRPr="00FA23FA">
        <w:tab/>
      </w:r>
      <w:r w:rsidRPr="00FA23FA">
        <w:rPr>
          <w:b/>
        </w:rPr>
        <w:t>Network Operators</w:t>
      </w:r>
      <w:r w:rsidRPr="00FA23FA">
        <w:t>; and</w:t>
      </w:r>
    </w:p>
    <w:p w14:paraId="0A44CF5E" w14:textId="77777777" w:rsidR="002E0752" w:rsidRPr="00FA23FA" w:rsidRDefault="002E0752" w:rsidP="002E0752">
      <w:pPr>
        <w:pStyle w:val="Level2Text"/>
      </w:pPr>
      <w:r w:rsidRPr="00FA23FA">
        <w:t>(c)</w:t>
      </w:r>
      <w:r w:rsidRPr="00FA23FA">
        <w:tab/>
      </w:r>
      <w:r w:rsidRPr="00FA23FA">
        <w:rPr>
          <w:b/>
        </w:rPr>
        <w:t>Non-Embedded Customers</w:t>
      </w:r>
      <w:r w:rsidRPr="00FA23FA">
        <w:t>.</w:t>
      </w:r>
    </w:p>
    <w:p w14:paraId="0CD40CF6" w14:textId="4F53BF60" w:rsidR="002E0752" w:rsidRPr="00845009" w:rsidRDefault="002E0752" w:rsidP="002E0752">
      <w:pPr>
        <w:pStyle w:val="Level1Text"/>
        <w:rPr>
          <w:color w:val="auto"/>
        </w:rPr>
      </w:pPr>
      <w:r w:rsidRPr="00845009">
        <w:rPr>
          <w:color w:val="auto"/>
        </w:rPr>
        <w:tab/>
        <w:t xml:space="preserve">The procedures for the establishment of safety co-ordination by </w:t>
      </w:r>
      <w:r w:rsidR="002433F4">
        <w:rPr>
          <w:b/>
          <w:color w:val="auto"/>
        </w:rPr>
        <w:t>The Company</w:t>
      </w:r>
      <w:r w:rsidRPr="00845009">
        <w:rPr>
          <w:color w:val="auto"/>
        </w:rPr>
        <w:t xml:space="preserve"> in relation to </w:t>
      </w:r>
      <w:r w:rsidRPr="00845009">
        <w:rPr>
          <w:b/>
          <w:color w:val="auto"/>
        </w:rPr>
        <w:t>External Interconnections</w:t>
      </w:r>
      <w:r w:rsidRPr="00845009">
        <w:rPr>
          <w:color w:val="auto"/>
        </w:rPr>
        <w:t xml:space="preserve"> are set out in </w:t>
      </w:r>
      <w:r w:rsidRPr="00845009">
        <w:rPr>
          <w:b/>
          <w:color w:val="auto"/>
        </w:rPr>
        <w:t>Interconnection Agreements</w:t>
      </w:r>
      <w:r w:rsidRPr="00845009">
        <w:rPr>
          <w:color w:val="auto"/>
        </w:rPr>
        <w:t xml:space="preserve"> with relevant persons for the </w:t>
      </w:r>
      <w:r w:rsidRPr="00845009">
        <w:rPr>
          <w:b/>
          <w:color w:val="auto"/>
        </w:rPr>
        <w:t>External Interconnections</w:t>
      </w:r>
      <w:r w:rsidRPr="00845009">
        <w:rPr>
          <w:color w:val="auto"/>
        </w:rPr>
        <w:t>.</w:t>
      </w:r>
    </w:p>
    <w:p w14:paraId="3E01FB9B" w14:textId="77777777" w:rsidR="002E0752" w:rsidRPr="00845009" w:rsidRDefault="002E0752" w:rsidP="002E0752">
      <w:pPr>
        <w:pStyle w:val="Level1Text"/>
        <w:rPr>
          <w:color w:val="auto"/>
        </w:rPr>
      </w:pPr>
    </w:p>
    <w:p w14:paraId="6D1E32A9" w14:textId="77777777" w:rsidR="002E0752" w:rsidRPr="00845009" w:rsidRDefault="002E0752" w:rsidP="002E0752">
      <w:pPr>
        <w:pStyle w:val="Level1Text"/>
        <w:rPr>
          <w:color w:val="auto"/>
        </w:rPr>
      </w:pPr>
      <w:r w:rsidRPr="00845009">
        <w:rPr>
          <w:color w:val="auto"/>
        </w:rPr>
        <w:t>OC8A.4</w:t>
      </w:r>
      <w:r w:rsidRPr="00845009">
        <w:rPr>
          <w:color w:val="auto"/>
        </w:rPr>
        <w:tab/>
      </w:r>
      <w:r w:rsidRPr="00845009">
        <w:rPr>
          <w:color w:val="auto"/>
          <w:u w:val="single"/>
        </w:rPr>
        <w:t>PROCEDURE</w:t>
      </w:r>
      <w:r w:rsidRPr="00845009">
        <w:rPr>
          <w:color w:val="auto"/>
        </w:rPr>
        <w:fldChar w:fldCharType="begin"/>
      </w:r>
      <w:r w:rsidRPr="00845009">
        <w:rPr>
          <w:color w:val="auto"/>
        </w:rPr>
        <w:instrText xml:space="preserve"> TC "</w:instrText>
      </w:r>
      <w:bookmarkStart w:id="37" w:name="_Toc72047862"/>
      <w:bookmarkStart w:id="38" w:name="_Toc211826577"/>
      <w:bookmarkStart w:id="39" w:name="_Toc503446404"/>
      <w:bookmarkStart w:id="40" w:name="_Toc333226176"/>
      <w:r w:rsidRPr="00845009">
        <w:rPr>
          <w:color w:val="auto"/>
        </w:rPr>
        <w:instrText>OC8A.4   PROCEDURE</w:instrText>
      </w:r>
      <w:bookmarkEnd w:id="37"/>
      <w:bookmarkEnd w:id="38"/>
      <w:bookmarkEnd w:id="39"/>
      <w:bookmarkEnd w:id="40"/>
      <w:r w:rsidRPr="00845009">
        <w:rPr>
          <w:color w:val="auto"/>
        </w:rPr>
        <w:instrText xml:space="preserve">"\L 1 </w:instrText>
      </w:r>
      <w:r w:rsidRPr="00845009">
        <w:rPr>
          <w:color w:val="auto"/>
        </w:rPr>
        <w:fldChar w:fldCharType="end"/>
      </w:r>
    </w:p>
    <w:p w14:paraId="3A8A76EE" w14:textId="0E284078" w:rsidR="002E0752" w:rsidRPr="00845009" w:rsidRDefault="002E0752" w:rsidP="002E0752">
      <w:pPr>
        <w:pStyle w:val="Level1Text"/>
        <w:rPr>
          <w:color w:val="auto"/>
        </w:rPr>
      </w:pPr>
      <w:r w:rsidRPr="00845009">
        <w:rPr>
          <w:color w:val="auto"/>
        </w:rPr>
        <w:t xml:space="preserve">OC8A.4.1 </w:t>
      </w:r>
      <w:r w:rsidRPr="00845009">
        <w:rPr>
          <w:color w:val="auto"/>
        </w:rPr>
        <w:tab/>
      </w:r>
      <w:r w:rsidRPr="00845009">
        <w:rPr>
          <w:color w:val="auto"/>
          <w:u w:val="single"/>
        </w:rPr>
        <w:t xml:space="preserve">Approval </w:t>
      </w:r>
      <w:del w:id="41" w:author="Baller(ESO), Matt" w:date="2020-10-15T15:42:00Z">
        <w:r w:rsidRPr="00845009">
          <w:rPr>
            <w:color w:val="auto"/>
            <w:u w:val="single"/>
          </w:rPr>
          <w:delText>Of</w:delText>
        </w:r>
      </w:del>
      <w:ins w:id="42" w:author="Baller(ESO), Matt" w:date="2020-10-15T15:42:00Z">
        <w:r w:rsidR="005E3A38" w:rsidRPr="00A42CCF">
          <w:rPr>
            <w:color w:val="auto"/>
            <w:u w:val="single"/>
          </w:rPr>
          <w:t>o</w:t>
        </w:r>
        <w:r w:rsidRPr="00845009">
          <w:rPr>
            <w:color w:val="auto"/>
            <w:u w:val="single"/>
          </w:rPr>
          <w:t>f</w:t>
        </w:r>
      </w:ins>
      <w:r w:rsidRPr="00845009">
        <w:rPr>
          <w:color w:val="auto"/>
          <w:u w:val="single"/>
        </w:rPr>
        <w:t xml:space="preserve"> Local Safety Instructions</w:t>
      </w:r>
      <w:r w:rsidRPr="00845009">
        <w:rPr>
          <w:color w:val="auto"/>
        </w:rPr>
        <w:fldChar w:fldCharType="begin"/>
      </w:r>
      <w:r w:rsidRPr="00845009">
        <w:rPr>
          <w:color w:val="auto"/>
        </w:rPr>
        <w:instrText xml:space="preserve"> TC "</w:instrText>
      </w:r>
      <w:bookmarkStart w:id="43" w:name="_Toc72047863"/>
      <w:bookmarkStart w:id="44" w:name="_Toc211826578"/>
      <w:bookmarkStart w:id="45" w:name="_Toc503446405"/>
      <w:bookmarkStart w:id="46" w:name="_Toc333226177"/>
      <w:r w:rsidRPr="00845009">
        <w:rPr>
          <w:color w:val="auto"/>
        </w:rPr>
        <w:instrText>OC8A.4.1   Approval Of Local Safety Instructions</w:instrText>
      </w:r>
      <w:bookmarkEnd w:id="43"/>
      <w:bookmarkEnd w:id="44"/>
      <w:bookmarkEnd w:id="45"/>
      <w:bookmarkEnd w:id="46"/>
      <w:r w:rsidRPr="00845009">
        <w:rPr>
          <w:color w:val="auto"/>
        </w:rPr>
        <w:instrText xml:space="preserve">"\L 2 </w:instrText>
      </w:r>
      <w:r w:rsidRPr="00845009">
        <w:rPr>
          <w:color w:val="auto"/>
        </w:rPr>
        <w:fldChar w:fldCharType="end"/>
      </w:r>
    </w:p>
    <w:p w14:paraId="6D0153E9" w14:textId="77777777" w:rsidR="002E0752" w:rsidRPr="00FA23FA" w:rsidRDefault="002E0752" w:rsidP="002E0752">
      <w:pPr>
        <w:pStyle w:val="Level2Text"/>
        <w:tabs>
          <w:tab w:val="left" w:pos="1418"/>
        </w:tabs>
        <w:ind w:hanging="1843"/>
      </w:pPr>
      <w:r w:rsidRPr="00FA23FA">
        <w:t>OC8A.4.1.1</w:t>
      </w:r>
      <w:r w:rsidRPr="00FA23FA">
        <w:tab/>
        <w:t>(a)</w:t>
      </w:r>
      <w:r w:rsidRPr="00FA23FA">
        <w:tab/>
        <w:t xml:space="preserve">In accordance with the timing requirements of its </w:t>
      </w:r>
      <w:r w:rsidRPr="00FA23FA">
        <w:rPr>
          <w:b/>
        </w:rPr>
        <w:t>Bilateral Agreement</w:t>
      </w:r>
      <w:r w:rsidRPr="00FA23FA">
        <w:t xml:space="preserve">, each </w:t>
      </w:r>
      <w:r w:rsidRPr="00FA23FA">
        <w:rPr>
          <w:b/>
        </w:rPr>
        <w:t>E&amp;W User</w:t>
      </w:r>
      <w:r w:rsidRPr="00FA23FA">
        <w:t xml:space="preserve"> will supply to </w:t>
      </w:r>
      <w:r w:rsidRPr="00845009">
        <w:t>the</w:t>
      </w:r>
      <w:r w:rsidRPr="00845009">
        <w:rPr>
          <w:b/>
        </w:rPr>
        <w:t xml:space="preserve"> Relevant E&amp;W Transmission Licensee</w:t>
      </w:r>
      <w:r w:rsidRPr="00FA23FA">
        <w:t xml:space="preserve"> a copy of its </w:t>
      </w:r>
      <w:r w:rsidRPr="00FA23FA">
        <w:rPr>
          <w:b/>
        </w:rPr>
        <w:t>Local Safety Instructions</w:t>
      </w:r>
      <w:r w:rsidRPr="00FA23FA">
        <w:t xml:space="preserve"> relating to its side of the </w:t>
      </w:r>
      <w:r w:rsidRPr="00FA23FA">
        <w:rPr>
          <w:b/>
        </w:rPr>
        <w:t>Connection Point</w:t>
      </w:r>
      <w:r w:rsidRPr="00FA23FA">
        <w:t xml:space="preserve"> at each </w:t>
      </w:r>
      <w:r w:rsidRPr="00FA23FA">
        <w:rPr>
          <w:b/>
        </w:rPr>
        <w:t>Connection Site</w:t>
      </w:r>
      <w:r w:rsidR="00AC6F7E" w:rsidRPr="00FA23FA">
        <w:t>,</w:t>
      </w:r>
      <w:r w:rsidR="00AC6F7E" w:rsidRPr="00FA23FA">
        <w:rPr>
          <w:b/>
        </w:rPr>
        <w:t xml:space="preserve"> </w:t>
      </w:r>
      <w:r w:rsidR="00AC6F7E" w:rsidRPr="00FA23FA">
        <w:t>or in the case of</w:t>
      </w:r>
      <w:r w:rsidR="00AC6F7E" w:rsidRPr="00FA23FA">
        <w:rPr>
          <w:b/>
        </w:rPr>
        <w:t xml:space="preserve"> OTSUA </w:t>
      </w:r>
      <w:r w:rsidR="00AC6F7E" w:rsidRPr="00FA23FA">
        <w:t xml:space="preserve">a copy of its </w:t>
      </w:r>
      <w:r w:rsidR="00AC6F7E" w:rsidRPr="00FA23FA">
        <w:rPr>
          <w:b/>
        </w:rPr>
        <w:t>Local Safety Instructions</w:t>
      </w:r>
      <w:r w:rsidR="00AC6F7E" w:rsidRPr="00FA23FA">
        <w:t xml:space="preserve"> relating to its side of the </w:t>
      </w:r>
      <w:r w:rsidR="00AC6F7E" w:rsidRPr="00FA23FA">
        <w:rPr>
          <w:b/>
        </w:rPr>
        <w:t>Transmission Interface Point</w:t>
      </w:r>
      <w:r w:rsidR="00AC6F7E" w:rsidRPr="00FA23FA">
        <w:t xml:space="preserve"> at each </w:t>
      </w:r>
      <w:r w:rsidR="00AC6F7E" w:rsidRPr="00FA23FA">
        <w:rPr>
          <w:b/>
        </w:rPr>
        <w:t>Transmission Interface Site</w:t>
      </w:r>
      <w:r w:rsidR="00AC6F7E" w:rsidRPr="00FA23FA">
        <w:t>.</w:t>
      </w:r>
    </w:p>
    <w:p w14:paraId="66FD0E79" w14:textId="77777777" w:rsidR="002E0752" w:rsidRPr="00FA23FA" w:rsidRDefault="002E0752" w:rsidP="002E0752">
      <w:pPr>
        <w:pStyle w:val="Level2Text"/>
      </w:pPr>
      <w:r w:rsidRPr="00FA23FA">
        <w:t>(b)</w:t>
      </w:r>
      <w:r w:rsidRPr="00FA23FA">
        <w:tab/>
        <w:t xml:space="preserve">In accordance with the timing requirements of each </w:t>
      </w:r>
      <w:r w:rsidRPr="00FA23FA">
        <w:rPr>
          <w:b/>
        </w:rPr>
        <w:t>Bilateral Agreement</w:t>
      </w:r>
      <w:r w:rsidRPr="00FA23FA">
        <w:t xml:space="preserve">, </w:t>
      </w:r>
      <w:r w:rsidRPr="00845009">
        <w:t>the</w:t>
      </w:r>
      <w:r w:rsidRPr="00845009">
        <w:rPr>
          <w:b/>
        </w:rPr>
        <w:t xml:space="preserve"> Relevant E&amp;W Transmission Licensee</w:t>
      </w:r>
      <w:r w:rsidRPr="00FA23FA">
        <w:t xml:space="preserve"> will supply to each </w:t>
      </w:r>
      <w:r w:rsidRPr="00FA23FA">
        <w:rPr>
          <w:b/>
        </w:rPr>
        <w:t>E&amp;W User</w:t>
      </w:r>
      <w:r w:rsidRPr="00FA23FA">
        <w:t xml:space="preserve"> a copy of its </w:t>
      </w:r>
      <w:r w:rsidRPr="00FA23FA">
        <w:rPr>
          <w:b/>
        </w:rPr>
        <w:t>Local Safety Instructions</w:t>
      </w:r>
      <w:r w:rsidRPr="00FA23FA">
        <w:t xml:space="preserve"> relating to the </w:t>
      </w:r>
      <w:r w:rsidRPr="00FA23FA">
        <w:rPr>
          <w:b/>
        </w:rPr>
        <w:t xml:space="preserve">Transmission </w:t>
      </w:r>
      <w:r w:rsidRPr="00FA23FA">
        <w:t xml:space="preserve">side of the </w:t>
      </w:r>
      <w:r w:rsidRPr="00FA23FA">
        <w:rPr>
          <w:b/>
        </w:rPr>
        <w:t>Connection Point</w:t>
      </w:r>
      <w:r w:rsidRPr="00FA23FA">
        <w:t xml:space="preserve"> at each </w:t>
      </w:r>
      <w:r w:rsidRPr="00FA23FA">
        <w:rPr>
          <w:b/>
        </w:rPr>
        <w:t>Connection Site</w:t>
      </w:r>
      <w:r w:rsidR="00AC6F7E" w:rsidRPr="00FA23FA">
        <w:t>,</w:t>
      </w:r>
      <w:r w:rsidR="00AC6F7E" w:rsidRPr="00FA23FA">
        <w:rPr>
          <w:b/>
        </w:rPr>
        <w:t xml:space="preserve"> </w:t>
      </w:r>
      <w:r w:rsidR="00AC6F7E" w:rsidRPr="00FA23FA">
        <w:t>or in the case of</w:t>
      </w:r>
      <w:r w:rsidR="00AC6F7E" w:rsidRPr="00FA23FA">
        <w:rPr>
          <w:b/>
        </w:rPr>
        <w:t xml:space="preserve"> OTSUA </w:t>
      </w:r>
      <w:r w:rsidR="00AC6F7E" w:rsidRPr="00FA23FA">
        <w:t xml:space="preserve">a copy of its </w:t>
      </w:r>
      <w:r w:rsidR="00AC6F7E" w:rsidRPr="00FA23FA">
        <w:rPr>
          <w:b/>
        </w:rPr>
        <w:t>Local Safety Instructions</w:t>
      </w:r>
      <w:r w:rsidR="00AC6F7E" w:rsidRPr="00FA23FA">
        <w:t xml:space="preserve"> relating to the </w:t>
      </w:r>
      <w:r w:rsidR="00AC6F7E" w:rsidRPr="00FA23FA">
        <w:rPr>
          <w:b/>
        </w:rPr>
        <w:t xml:space="preserve">Transmission </w:t>
      </w:r>
      <w:r w:rsidR="00AC6F7E" w:rsidRPr="00FA23FA">
        <w:t>side of the</w:t>
      </w:r>
      <w:r w:rsidR="00AC6F7E" w:rsidRPr="00FA23FA">
        <w:rPr>
          <w:b/>
        </w:rPr>
        <w:t xml:space="preserve"> Transmission Interface Point</w:t>
      </w:r>
      <w:r w:rsidR="00AC6F7E" w:rsidRPr="00FA23FA">
        <w:t xml:space="preserve"> at each </w:t>
      </w:r>
      <w:r w:rsidR="00AC6F7E" w:rsidRPr="00FA23FA">
        <w:rPr>
          <w:b/>
        </w:rPr>
        <w:t>Transmission Interface Site</w:t>
      </w:r>
      <w:r w:rsidR="00AC6F7E" w:rsidRPr="00FA23FA">
        <w:t>.</w:t>
      </w:r>
    </w:p>
    <w:p w14:paraId="1521297A" w14:textId="77777777" w:rsidR="002E0752" w:rsidRPr="00FA23FA" w:rsidRDefault="002E0752" w:rsidP="002E0752">
      <w:pPr>
        <w:pStyle w:val="Level2Text"/>
      </w:pPr>
      <w:r w:rsidRPr="00FA23FA">
        <w:t>(c)</w:t>
      </w:r>
      <w:r w:rsidRPr="00FA23FA">
        <w:tab/>
        <w:t>Prior to connection</w:t>
      </w:r>
      <w:ins w:id="47" w:author="Baller(ESO), Matt" w:date="2020-10-15T15:42:00Z">
        <w:r w:rsidR="001B764A">
          <w:t>,</w:t>
        </w:r>
      </w:ins>
      <w:r w:rsidRPr="00FA23FA">
        <w:t xml:space="preserve"> </w:t>
      </w:r>
      <w:r w:rsidRPr="00845009">
        <w:t>the</w:t>
      </w:r>
      <w:r w:rsidRPr="00845009">
        <w:rPr>
          <w:b/>
        </w:rPr>
        <w:t xml:space="preserve"> Relevant E&amp;W Transmission Licensee</w:t>
      </w:r>
      <w:r w:rsidRPr="00FA23FA">
        <w:t xml:space="preserve"> and the </w:t>
      </w:r>
      <w:r w:rsidRPr="00FA23FA">
        <w:rPr>
          <w:b/>
        </w:rPr>
        <w:t>E&amp;W User</w:t>
      </w:r>
      <w:r w:rsidRPr="00FA23FA">
        <w:t xml:space="preserve"> must have approved each other</w:t>
      </w:r>
      <w:smartTag w:uri="urn:schemas-microsoft-com:office:smarttags" w:element="PersonName">
        <w:r w:rsidRPr="00FA23FA">
          <w:t>'</w:t>
        </w:r>
      </w:smartTag>
      <w:r w:rsidRPr="00FA23FA">
        <w:t>s relevant</w:t>
      </w:r>
      <w:r w:rsidRPr="00FA23FA">
        <w:rPr>
          <w:b/>
        </w:rPr>
        <w:t xml:space="preserve"> Local Safety Instructions</w:t>
      </w:r>
      <w:r w:rsidRPr="00FA23FA">
        <w:t xml:space="preserve"> in relation to </w:t>
      </w:r>
      <w:r w:rsidRPr="00FA23FA">
        <w:rPr>
          <w:b/>
        </w:rPr>
        <w:t>Isolation</w:t>
      </w:r>
      <w:r w:rsidRPr="00FA23FA">
        <w:t xml:space="preserve"> and </w:t>
      </w:r>
      <w:r w:rsidRPr="00FA23FA">
        <w:rPr>
          <w:b/>
        </w:rPr>
        <w:t>Earthing</w:t>
      </w:r>
      <w:r w:rsidRPr="00FA23FA">
        <w:t xml:space="preserve">. </w:t>
      </w:r>
    </w:p>
    <w:p w14:paraId="3440E7EA" w14:textId="77777777" w:rsidR="002E0752" w:rsidRPr="00845009" w:rsidRDefault="002E0752" w:rsidP="002E0752">
      <w:pPr>
        <w:pStyle w:val="Level1Text"/>
        <w:rPr>
          <w:color w:val="auto"/>
        </w:rPr>
      </w:pPr>
      <w:r w:rsidRPr="00845009">
        <w:rPr>
          <w:color w:val="auto"/>
        </w:rPr>
        <w:t>OC8A.4.1.2</w:t>
      </w:r>
      <w:r w:rsidRPr="00845009">
        <w:rPr>
          <w:color w:val="auto"/>
        </w:rPr>
        <w:tab/>
        <w:t xml:space="preserve">Either party may require that the </w:t>
      </w:r>
      <w:r w:rsidRPr="00845009">
        <w:rPr>
          <w:b/>
          <w:color w:val="auto"/>
        </w:rPr>
        <w:t>Isolation</w:t>
      </w:r>
      <w:r w:rsidRPr="00845009">
        <w:rPr>
          <w:color w:val="auto"/>
        </w:rPr>
        <w:t xml:space="preserve"> and/or </w:t>
      </w:r>
      <w:r w:rsidRPr="00845009">
        <w:rPr>
          <w:b/>
          <w:color w:val="auto"/>
        </w:rPr>
        <w:t>Earthing</w:t>
      </w:r>
      <w:r w:rsidRPr="00845009">
        <w:rPr>
          <w:color w:val="auto"/>
        </w:rPr>
        <w:t xml:space="preserve"> provisions in the other party’s </w:t>
      </w:r>
      <w:r w:rsidRPr="00845009">
        <w:rPr>
          <w:b/>
          <w:color w:val="auto"/>
        </w:rPr>
        <w:t>Local Safety Instructions</w:t>
      </w:r>
      <w:r w:rsidRPr="00845009">
        <w:rPr>
          <w:color w:val="auto"/>
        </w:rPr>
        <w:t xml:space="preserve"> affecting the </w:t>
      </w:r>
      <w:r w:rsidRPr="00845009">
        <w:rPr>
          <w:b/>
          <w:color w:val="auto"/>
        </w:rPr>
        <w:t>Connection Site</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Site</w:t>
      </w:r>
      <w:r w:rsidR="00AC6F7E" w:rsidRPr="00845009">
        <w:rPr>
          <w:color w:val="auto"/>
        </w:rPr>
        <w:t>)</w:t>
      </w:r>
      <w:r w:rsidRPr="00845009">
        <w:rPr>
          <w:b/>
          <w:color w:val="auto"/>
        </w:rPr>
        <w:t xml:space="preserve"> </w:t>
      </w:r>
      <w:r w:rsidRPr="00845009">
        <w:rPr>
          <w:color w:val="auto"/>
        </w:rPr>
        <w:t xml:space="preserve">should be made more stringent in order that approval of the other party’s </w:t>
      </w:r>
      <w:r w:rsidRPr="00845009">
        <w:rPr>
          <w:b/>
          <w:color w:val="auto"/>
        </w:rPr>
        <w:t>Local Safety Instructions</w:t>
      </w:r>
      <w:r w:rsidRPr="00845009">
        <w:rPr>
          <w:color w:val="auto"/>
        </w:rPr>
        <w:t xml:space="preserve"> can be given. Provided these requirements are not unreasonable, the other party will make such changes as soon as reasonably practicable. These changes may need to cover the application of </w:t>
      </w:r>
      <w:r w:rsidRPr="00845009">
        <w:rPr>
          <w:b/>
          <w:color w:val="auto"/>
        </w:rPr>
        <w:t>Isolation</w:t>
      </w:r>
      <w:r w:rsidRPr="00845009">
        <w:rPr>
          <w:color w:val="auto"/>
        </w:rPr>
        <w:t xml:space="preserve"> and/or </w:t>
      </w:r>
      <w:r w:rsidRPr="00845009">
        <w:rPr>
          <w:b/>
          <w:color w:val="auto"/>
        </w:rPr>
        <w:t>Earthing</w:t>
      </w:r>
      <w:r w:rsidRPr="00845009">
        <w:rPr>
          <w:color w:val="auto"/>
        </w:rPr>
        <w:t xml:space="preserve"> at a place remote from the </w:t>
      </w:r>
      <w:r w:rsidRPr="00845009">
        <w:rPr>
          <w:b/>
          <w:color w:val="auto"/>
        </w:rPr>
        <w:t>Connection Site</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Site</w:t>
      </w:r>
      <w:r w:rsidR="00AC6F7E" w:rsidRPr="00845009">
        <w:rPr>
          <w:color w:val="auto"/>
        </w:rPr>
        <w:t>)</w:t>
      </w:r>
      <w:r w:rsidRPr="00845009">
        <w:rPr>
          <w:color w:val="auto"/>
        </w:rPr>
        <w:t xml:space="preserve">, depending upon the </w:t>
      </w:r>
      <w:r w:rsidRPr="00845009">
        <w:rPr>
          <w:b/>
          <w:color w:val="auto"/>
        </w:rPr>
        <w:t>System</w:t>
      </w:r>
      <w:r w:rsidRPr="00845009">
        <w:rPr>
          <w:color w:val="auto"/>
        </w:rPr>
        <w:t xml:space="preserve"> layout. Approval may not be withheld because the party required to approve reasonably believes the provisions relating to </w:t>
      </w:r>
      <w:r w:rsidRPr="00845009">
        <w:rPr>
          <w:b/>
          <w:color w:val="auto"/>
        </w:rPr>
        <w:t>Isolation</w:t>
      </w:r>
      <w:r w:rsidRPr="00845009">
        <w:rPr>
          <w:color w:val="auto"/>
        </w:rPr>
        <w:t xml:space="preserve"> and/or </w:t>
      </w:r>
      <w:r w:rsidRPr="00845009">
        <w:rPr>
          <w:b/>
          <w:color w:val="auto"/>
        </w:rPr>
        <w:t>Earthing</w:t>
      </w:r>
      <w:r w:rsidRPr="00845009">
        <w:rPr>
          <w:color w:val="auto"/>
        </w:rPr>
        <w:t xml:space="preserve"> are too stringent. </w:t>
      </w:r>
    </w:p>
    <w:p w14:paraId="390DD77F" w14:textId="77777777" w:rsidR="002E0752" w:rsidRPr="00845009" w:rsidRDefault="002E0752" w:rsidP="002E0752">
      <w:pPr>
        <w:pStyle w:val="Level1Text"/>
        <w:rPr>
          <w:color w:val="auto"/>
        </w:rPr>
      </w:pPr>
      <w:r w:rsidRPr="00845009">
        <w:rPr>
          <w:color w:val="auto"/>
        </w:rPr>
        <w:t>OC8A.4.1.3</w:t>
      </w:r>
      <w:r w:rsidRPr="00845009">
        <w:rPr>
          <w:color w:val="auto"/>
        </w:rPr>
        <w:tab/>
        <w:t xml:space="preserve">If, following approval, a party wishes to change the provisions in its </w:t>
      </w:r>
      <w:r w:rsidRPr="00845009">
        <w:rPr>
          <w:b/>
          <w:color w:val="auto"/>
        </w:rPr>
        <w:t>Local Safety Instructions</w:t>
      </w:r>
      <w:r w:rsidRPr="00845009">
        <w:rPr>
          <w:color w:val="auto"/>
        </w:rPr>
        <w:t xml:space="preserve"> relating to </w:t>
      </w:r>
      <w:r w:rsidRPr="00845009">
        <w:rPr>
          <w:b/>
          <w:color w:val="auto"/>
        </w:rPr>
        <w:t>Isolation</w:t>
      </w:r>
      <w:r w:rsidRPr="00845009">
        <w:rPr>
          <w:color w:val="auto"/>
        </w:rPr>
        <w:t xml:space="preserve"> and/or </w:t>
      </w:r>
      <w:r w:rsidRPr="00845009">
        <w:rPr>
          <w:b/>
          <w:color w:val="auto"/>
        </w:rPr>
        <w:t>Earthing</w:t>
      </w:r>
      <w:r w:rsidRPr="00845009">
        <w:rPr>
          <w:color w:val="auto"/>
        </w:rPr>
        <w:t>, it must inform the other party. If the change is to make the provisions more stringent, then the other party merely has to note the changes. If the change is to make the provisions less stringent, then the other party needs to approve the new provisions and the procedures referred to in OC8A.4.1.2 apply.</w:t>
      </w:r>
    </w:p>
    <w:p w14:paraId="6310F4A8" w14:textId="77777777" w:rsidR="002E0752" w:rsidRPr="00845009" w:rsidRDefault="00A06326" w:rsidP="002E0752">
      <w:pPr>
        <w:pStyle w:val="Level1Text"/>
        <w:rPr>
          <w:color w:val="auto"/>
        </w:rPr>
      </w:pPr>
      <w:r w:rsidRPr="00845009">
        <w:rPr>
          <w:color w:val="auto"/>
        </w:rPr>
        <w:br w:type="page"/>
      </w:r>
      <w:r w:rsidR="002E0752" w:rsidRPr="00845009">
        <w:rPr>
          <w:color w:val="auto"/>
        </w:rPr>
        <w:lastRenderedPageBreak/>
        <w:t>OC8A.4.2</w:t>
      </w:r>
      <w:r w:rsidR="002E0752" w:rsidRPr="00845009">
        <w:rPr>
          <w:color w:val="auto"/>
        </w:rPr>
        <w:tab/>
      </w:r>
      <w:r w:rsidR="002E0752" w:rsidRPr="00845009">
        <w:rPr>
          <w:color w:val="auto"/>
          <w:u w:val="single"/>
        </w:rPr>
        <w:t>Safety Co-ordinators</w:t>
      </w:r>
      <w:r w:rsidR="002E0752" w:rsidRPr="00845009">
        <w:rPr>
          <w:color w:val="auto"/>
        </w:rPr>
        <w:fldChar w:fldCharType="begin"/>
      </w:r>
      <w:r w:rsidR="002E0752" w:rsidRPr="00845009">
        <w:rPr>
          <w:color w:val="auto"/>
        </w:rPr>
        <w:instrText xml:space="preserve"> TC "</w:instrText>
      </w:r>
      <w:bookmarkStart w:id="48" w:name="_Toc72047864"/>
      <w:bookmarkStart w:id="49" w:name="_Toc211826579"/>
      <w:bookmarkStart w:id="50" w:name="_Toc503446406"/>
      <w:bookmarkStart w:id="51" w:name="_Toc333226178"/>
      <w:r w:rsidR="002E0752" w:rsidRPr="00845009">
        <w:rPr>
          <w:color w:val="auto"/>
        </w:rPr>
        <w:instrText>OC8A.4.2   Safety Co-ordinators</w:instrText>
      </w:r>
      <w:bookmarkEnd w:id="48"/>
      <w:bookmarkEnd w:id="49"/>
      <w:bookmarkEnd w:id="50"/>
      <w:bookmarkEnd w:id="51"/>
      <w:r w:rsidR="002E0752" w:rsidRPr="00845009">
        <w:rPr>
          <w:color w:val="auto"/>
        </w:rPr>
        <w:instrText xml:space="preserve">"\L 2 </w:instrText>
      </w:r>
      <w:r w:rsidR="002E0752" w:rsidRPr="00845009">
        <w:rPr>
          <w:color w:val="auto"/>
        </w:rPr>
        <w:fldChar w:fldCharType="end"/>
      </w:r>
    </w:p>
    <w:p w14:paraId="1C86C2DA" w14:textId="393DF058" w:rsidR="00AC6F7E" w:rsidRPr="00845009" w:rsidRDefault="002E0752" w:rsidP="00AC6F7E">
      <w:pPr>
        <w:pStyle w:val="Level1Text"/>
        <w:rPr>
          <w:color w:val="auto"/>
        </w:rPr>
      </w:pPr>
      <w:r w:rsidRPr="00845009">
        <w:rPr>
          <w:color w:val="auto"/>
        </w:rPr>
        <w:t>OC8A.4.2.1</w:t>
      </w:r>
      <w:r w:rsidRPr="00845009">
        <w:rPr>
          <w:color w:val="auto"/>
        </w:rPr>
        <w:tab/>
        <w:t xml:space="preserve">For each </w:t>
      </w:r>
      <w:r w:rsidRPr="00845009">
        <w:rPr>
          <w:b/>
          <w:color w:val="auto"/>
        </w:rPr>
        <w:t>Connection Point</w:t>
      </w:r>
      <w:r w:rsidRPr="00845009">
        <w:rPr>
          <w:color w:val="auto"/>
        </w:rPr>
        <w:t>,</w:t>
      </w:r>
      <w:r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w:t>
      </w:r>
      <w:r w:rsidR="00AC6F7E" w:rsidRPr="00845009">
        <w:rPr>
          <w:b/>
          <w:color w:val="auto"/>
        </w:rPr>
        <w:t xml:space="preserve"> Transmission Interface Point</w:t>
      </w:r>
      <w:r w:rsidR="00AC6F7E" w:rsidRPr="00845009">
        <w:rPr>
          <w:color w:val="auto"/>
        </w:rPr>
        <w:t>),</w:t>
      </w:r>
      <w:r w:rsidR="00AC6F7E" w:rsidRPr="00845009">
        <w:rPr>
          <w:b/>
          <w:color w:val="auto"/>
        </w:rPr>
        <w:t xml:space="preserve"> </w:t>
      </w:r>
      <w:r w:rsidRPr="00845009">
        <w:rPr>
          <w:color w:val="auto"/>
        </w:rPr>
        <w:t>the</w:t>
      </w:r>
      <w:r w:rsidRPr="00845009">
        <w:rPr>
          <w:b/>
          <w:color w:val="auto"/>
        </w:rPr>
        <w:t xml:space="preserve"> Relevant E&amp;W Transmission Licensee</w:t>
      </w:r>
      <w:r w:rsidRPr="00845009">
        <w:rPr>
          <w:color w:val="auto"/>
        </w:rPr>
        <w:t xml:space="preserve"> and each </w:t>
      </w:r>
      <w:r w:rsidRPr="00845009">
        <w:rPr>
          <w:b/>
          <w:color w:val="auto"/>
        </w:rPr>
        <w:t>E&amp;W User</w:t>
      </w:r>
      <w:r w:rsidRPr="00845009">
        <w:rPr>
          <w:color w:val="auto"/>
        </w:rPr>
        <w:t xml:space="preserve"> will at all times have nominated </w:t>
      </w:r>
      <w:del w:id="52" w:author="Baller(ESO), Matt" w:date="2020-10-15T15:42:00Z">
        <w:r w:rsidRPr="00845009">
          <w:rPr>
            <w:color w:val="auto"/>
          </w:rPr>
          <w:delText>and</w:delText>
        </w:r>
      </w:del>
      <w:ins w:id="53" w:author="Baller(ESO), Matt" w:date="2020-10-15T15:42:00Z">
        <w:r w:rsidRPr="00845009">
          <w:rPr>
            <w:color w:val="auto"/>
          </w:rPr>
          <w:t>an</w:t>
        </w:r>
      </w:ins>
      <w:r w:rsidRPr="00845009">
        <w:rPr>
          <w:color w:val="auto"/>
        </w:rPr>
        <w:t xml:space="preserve"> available a person or persons (“</w:t>
      </w:r>
      <w:r w:rsidRPr="00845009">
        <w:rPr>
          <w:b/>
          <w:color w:val="auto"/>
        </w:rPr>
        <w:t>Safety Co-ordinator(s)</w:t>
      </w:r>
      <w:r w:rsidRPr="00845009">
        <w:rPr>
          <w:color w:val="auto"/>
        </w:rPr>
        <w:t xml:space="preserve">”) to be responsible for the co-ordination of </w:t>
      </w:r>
      <w:r w:rsidRPr="00845009">
        <w:rPr>
          <w:b/>
          <w:color w:val="auto"/>
        </w:rPr>
        <w:t>Safety Precautions</w:t>
      </w:r>
      <w:r w:rsidRPr="00845009">
        <w:rPr>
          <w:color w:val="auto"/>
        </w:rPr>
        <w:t xml:space="preserve"> when work is to be carried out on a </w:t>
      </w:r>
      <w:r w:rsidRPr="00845009">
        <w:rPr>
          <w:b/>
          <w:color w:val="auto"/>
        </w:rPr>
        <w:t>System</w:t>
      </w:r>
      <w:r w:rsidRPr="00845009">
        <w:rPr>
          <w:color w:val="auto"/>
        </w:rPr>
        <w:t xml:space="preserve"> which necessitates the provision of </w:t>
      </w:r>
      <w:r w:rsidRPr="00845009">
        <w:rPr>
          <w:b/>
          <w:color w:val="auto"/>
        </w:rPr>
        <w:t xml:space="preserve">Safety Precautions </w:t>
      </w:r>
      <w:r w:rsidRPr="00845009">
        <w:rPr>
          <w:color w:val="auto"/>
        </w:rPr>
        <w:t>on</w:t>
      </w:r>
      <w:r w:rsidRPr="00845009">
        <w:rPr>
          <w:b/>
          <w:color w:val="auto"/>
        </w:rPr>
        <w:t xml:space="preserve"> HV Apparatus</w:t>
      </w:r>
      <w:r w:rsidRPr="00845009">
        <w:rPr>
          <w:color w:val="auto"/>
        </w:rPr>
        <w:t xml:space="preserve"> pursuant to </w:t>
      </w:r>
      <w:r w:rsidRPr="009F4A35">
        <w:rPr>
          <w:color w:val="auto"/>
          <w:rPrChange w:id="54" w:author="Baller(ESO), Matt" w:date="2020-10-15T15:42:00Z">
            <w:rPr>
              <w:b/>
              <w:color w:val="auto"/>
            </w:rPr>
          </w:rPrChange>
        </w:rPr>
        <w:t>OC8A</w:t>
      </w:r>
      <w:r w:rsidRPr="00845009">
        <w:rPr>
          <w:color w:val="auto"/>
        </w:rPr>
        <w:t xml:space="preserve">. A </w:t>
      </w:r>
      <w:r w:rsidRPr="00845009">
        <w:rPr>
          <w:b/>
          <w:color w:val="auto"/>
        </w:rPr>
        <w:t>Safety Co-ordinator</w:t>
      </w:r>
      <w:r w:rsidRPr="00845009">
        <w:rPr>
          <w:color w:val="auto"/>
        </w:rPr>
        <w:t xml:space="preserve"> may be responsible for the co-ordination of safety on </w:t>
      </w:r>
      <w:r w:rsidRPr="00845009">
        <w:rPr>
          <w:b/>
          <w:color w:val="auto"/>
        </w:rPr>
        <w:t>HV</w:t>
      </w:r>
      <w:r w:rsidRPr="00845009">
        <w:rPr>
          <w:color w:val="auto"/>
        </w:rPr>
        <w:t xml:space="preserve"> </w:t>
      </w:r>
      <w:r w:rsidRPr="00845009">
        <w:rPr>
          <w:b/>
          <w:color w:val="auto"/>
        </w:rPr>
        <w:t>Apparatus</w:t>
      </w:r>
      <w:r w:rsidRPr="00845009">
        <w:rPr>
          <w:color w:val="auto"/>
        </w:rPr>
        <w:t xml:space="preserve"> at more than one </w:t>
      </w:r>
      <w:r w:rsidRPr="00845009">
        <w:rPr>
          <w:b/>
          <w:color w:val="auto"/>
        </w:rPr>
        <w:t>Connection Point</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w:t>
      </w:r>
    </w:p>
    <w:p w14:paraId="78EDD54C" w14:textId="73F704E4" w:rsidR="002E0752" w:rsidRPr="00845009" w:rsidRDefault="002E0752" w:rsidP="002E0752">
      <w:pPr>
        <w:pStyle w:val="Level1Text"/>
        <w:rPr>
          <w:color w:val="auto"/>
        </w:rPr>
      </w:pPr>
      <w:r w:rsidRPr="00845009">
        <w:rPr>
          <w:color w:val="auto"/>
        </w:rPr>
        <w:t>OC8A.4.2.2</w:t>
      </w:r>
      <w:r w:rsidRPr="00845009">
        <w:rPr>
          <w:color w:val="auto"/>
        </w:rPr>
        <w:tab/>
        <w:t>Each</w:t>
      </w:r>
      <w:r w:rsidRPr="00845009">
        <w:rPr>
          <w:b/>
          <w:color w:val="auto"/>
        </w:rPr>
        <w:t xml:space="preserve"> Safety Co-ordinator</w:t>
      </w:r>
      <w:r w:rsidRPr="00845009">
        <w:rPr>
          <w:color w:val="auto"/>
        </w:rPr>
        <w:t xml:space="preserve"> shall be authorised by the</w:t>
      </w:r>
      <w:r w:rsidRPr="00845009">
        <w:rPr>
          <w:b/>
          <w:color w:val="auto"/>
        </w:rPr>
        <w:t xml:space="preserve"> Relevant E&amp;W Transmission Licensee </w:t>
      </w:r>
      <w:r w:rsidRPr="00845009">
        <w:rPr>
          <w:color w:val="auto"/>
        </w:rPr>
        <w:t xml:space="preserve">or an </w:t>
      </w:r>
      <w:r w:rsidRPr="00845009">
        <w:rPr>
          <w:b/>
          <w:color w:val="auto"/>
        </w:rPr>
        <w:t>E&amp;W User</w:t>
      </w:r>
      <w:r w:rsidRPr="00845009">
        <w:rPr>
          <w:color w:val="auto"/>
        </w:rPr>
        <w:t xml:space="preserve">, as the case may be, as competent to carry out the functions set out in </w:t>
      </w:r>
      <w:r w:rsidRPr="009F4A35">
        <w:rPr>
          <w:color w:val="auto"/>
          <w:rPrChange w:id="55" w:author="Baller(ESO), Matt" w:date="2020-10-15T15:42:00Z">
            <w:rPr>
              <w:b/>
              <w:color w:val="auto"/>
            </w:rPr>
          </w:rPrChange>
        </w:rPr>
        <w:t>OC8A</w:t>
      </w:r>
      <w:r w:rsidRPr="00845009">
        <w:rPr>
          <w:color w:val="auto"/>
        </w:rPr>
        <w:t xml:space="preserve"> to achieve </w:t>
      </w:r>
      <w:r w:rsidRPr="00845009">
        <w:rPr>
          <w:b/>
          <w:color w:val="auto"/>
        </w:rPr>
        <w:t>Safety From The System</w:t>
      </w:r>
      <w:r w:rsidRPr="00845009">
        <w:rPr>
          <w:color w:val="auto"/>
        </w:rPr>
        <w:t>. Confirmation from the</w:t>
      </w:r>
      <w:r w:rsidRPr="00845009">
        <w:rPr>
          <w:b/>
          <w:color w:val="auto"/>
        </w:rPr>
        <w:t xml:space="preserve"> Relevant E&amp;W Transmission Licensee</w:t>
      </w:r>
      <w:r w:rsidRPr="00845009">
        <w:rPr>
          <w:color w:val="auto"/>
        </w:rPr>
        <w:t xml:space="preserve"> or an </w:t>
      </w:r>
      <w:r w:rsidRPr="00845009">
        <w:rPr>
          <w:b/>
          <w:color w:val="auto"/>
        </w:rPr>
        <w:t>E&amp;W User</w:t>
      </w:r>
      <w:r w:rsidRPr="00845009">
        <w:rPr>
          <w:color w:val="auto"/>
        </w:rPr>
        <w:t xml:space="preserve">, as the case may be, that its </w:t>
      </w:r>
      <w:r w:rsidRPr="00845009">
        <w:rPr>
          <w:b/>
          <w:color w:val="auto"/>
        </w:rPr>
        <w:t>Safety Co-ordinator(s)</w:t>
      </w:r>
      <w:r w:rsidRPr="00845009">
        <w:rPr>
          <w:color w:val="auto"/>
        </w:rPr>
        <w:t xml:space="preserve"> as a group are so auth</w:t>
      </w:r>
      <w:r w:rsidR="002433F4">
        <w:rPr>
          <w:color w:val="auto"/>
        </w:rPr>
        <w:t xml:space="preserve">orised is dealt with in CC.5.2 </w:t>
      </w:r>
      <w:ins w:id="56" w:author="Baller(ESO), Matt" w:date="2020-10-15T15:42:00Z">
        <w:r w:rsidR="00C9067F">
          <w:rPr>
            <w:color w:val="auto"/>
          </w:rPr>
          <w:t>or in ECC.5.2</w:t>
        </w:r>
        <w:r w:rsidR="00470F35">
          <w:rPr>
            <w:color w:val="auto"/>
          </w:rPr>
          <w:t>.</w:t>
        </w:r>
        <w:r w:rsidR="00C9067F">
          <w:rPr>
            <w:color w:val="auto"/>
          </w:rPr>
          <w:t xml:space="preserve"> </w:t>
        </w:r>
      </w:ins>
      <w:r w:rsidR="002433F4">
        <w:rPr>
          <w:color w:val="auto"/>
        </w:rPr>
        <w:t xml:space="preserve">and for the </w:t>
      </w:r>
      <w:r w:rsidR="002433F4" w:rsidRPr="00866B24">
        <w:rPr>
          <w:b/>
          <w:color w:val="auto"/>
        </w:rPr>
        <w:t>Relevant</w:t>
      </w:r>
      <w:r w:rsidR="002433F4">
        <w:rPr>
          <w:b/>
          <w:color w:val="auto"/>
        </w:rPr>
        <w:t xml:space="preserve"> E&amp;W Tran</w:t>
      </w:r>
      <w:r w:rsidR="00866B24">
        <w:rPr>
          <w:b/>
          <w:color w:val="auto"/>
        </w:rPr>
        <w:t>s</w:t>
      </w:r>
      <w:r w:rsidR="002433F4">
        <w:rPr>
          <w:b/>
          <w:color w:val="auto"/>
        </w:rPr>
        <w:t xml:space="preserve">mission Licensees </w:t>
      </w:r>
      <w:r w:rsidR="002433F4" w:rsidRPr="009F4A35">
        <w:rPr>
          <w:color w:val="auto"/>
          <w:highlight w:val="darkGray"/>
          <w:rPrChange w:id="57" w:author="Baller(ESO), Matt" w:date="2020-10-15T15:42:00Z">
            <w:rPr>
              <w:b/>
              <w:color w:val="auto"/>
            </w:rPr>
          </w:rPrChange>
        </w:rPr>
        <w:t>in the</w:t>
      </w:r>
      <w:r w:rsidR="002433F4">
        <w:rPr>
          <w:b/>
          <w:color w:val="auto"/>
        </w:rPr>
        <w:t xml:space="preserve"> STC</w:t>
      </w:r>
      <w:ins w:id="58" w:author="Baller(ESO), Matt" w:date="2020-10-15T15:42:00Z">
        <w:r w:rsidR="00342656" w:rsidRPr="00B4696E">
          <w:rPr>
            <w:bCs/>
            <w:color w:val="auto"/>
          </w:rPr>
          <w:t>.</w:t>
        </w:r>
      </w:ins>
      <w:r w:rsidR="00866B24">
        <w:rPr>
          <w:b/>
          <w:color w:val="auto"/>
        </w:rPr>
        <w:t xml:space="preserve"> </w:t>
      </w:r>
      <w:r w:rsidRPr="00845009">
        <w:rPr>
          <w:color w:val="auto"/>
        </w:rPr>
        <w:t xml:space="preserve">Only persons with such authorisation will carry out the provisions of </w:t>
      </w:r>
      <w:r w:rsidRPr="009F4A35">
        <w:rPr>
          <w:color w:val="auto"/>
          <w:rPrChange w:id="59" w:author="Baller(ESO), Matt" w:date="2020-10-15T15:42:00Z">
            <w:rPr>
              <w:b/>
              <w:color w:val="auto"/>
            </w:rPr>
          </w:rPrChange>
        </w:rPr>
        <w:t>OC8A</w:t>
      </w:r>
      <w:r w:rsidRPr="00845009">
        <w:rPr>
          <w:color w:val="auto"/>
        </w:rPr>
        <w:t>.</w:t>
      </w:r>
    </w:p>
    <w:p w14:paraId="571CB5FA" w14:textId="77777777" w:rsidR="002E0752" w:rsidRPr="00845009" w:rsidRDefault="002E0752" w:rsidP="002E0752">
      <w:pPr>
        <w:pStyle w:val="Level1Text"/>
        <w:rPr>
          <w:color w:val="auto"/>
        </w:rPr>
      </w:pPr>
      <w:r w:rsidRPr="00845009">
        <w:rPr>
          <w:color w:val="auto"/>
        </w:rPr>
        <w:t>OC8A.4.2.3</w:t>
      </w:r>
      <w:r w:rsidRPr="00845009">
        <w:rPr>
          <w:color w:val="auto"/>
        </w:rPr>
        <w:tab/>
        <w:t xml:space="preserve">Contact between </w:t>
      </w:r>
      <w:r w:rsidRPr="00845009">
        <w:rPr>
          <w:b/>
          <w:color w:val="auto"/>
        </w:rPr>
        <w:t xml:space="preserve">Safety Co-ordinators </w:t>
      </w:r>
      <w:r w:rsidRPr="00845009">
        <w:rPr>
          <w:color w:val="auto"/>
        </w:rPr>
        <w:t>will be made</w:t>
      </w:r>
      <w:r w:rsidRPr="00845009">
        <w:rPr>
          <w:b/>
          <w:color w:val="auto"/>
        </w:rPr>
        <w:t xml:space="preserve"> </w:t>
      </w:r>
      <w:r w:rsidRPr="00845009">
        <w:rPr>
          <w:color w:val="auto"/>
        </w:rPr>
        <w:t xml:space="preserve">via normal operational channels, and accordingly separate telephone numbers for </w:t>
      </w:r>
      <w:r w:rsidRPr="00845009">
        <w:rPr>
          <w:b/>
          <w:color w:val="auto"/>
        </w:rPr>
        <w:t>Safety Co-ordinators</w:t>
      </w:r>
      <w:r w:rsidRPr="00845009">
        <w:rPr>
          <w:color w:val="auto"/>
        </w:rPr>
        <w:t xml:space="preserve"> need not be provided. At the time of making contact, each party will confirm that they are authorised to act as a </w:t>
      </w:r>
      <w:r w:rsidRPr="00845009">
        <w:rPr>
          <w:b/>
          <w:color w:val="auto"/>
        </w:rPr>
        <w:t>Safety Co-ordinator</w:t>
      </w:r>
      <w:r w:rsidRPr="00845009">
        <w:rPr>
          <w:color w:val="auto"/>
        </w:rPr>
        <w:t xml:space="preserve">, pursuant to </w:t>
      </w:r>
      <w:r w:rsidRPr="009F4A35">
        <w:rPr>
          <w:color w:val="auto"/>
          <w:rPrChange w:id="60" w:author="Baller(ESO), Matt" w:date="2020-10-15T15:42:00Z">
            <w:rPr>
              <w:b/>
              <w:color w:val="auto"/>
            </w:rPr>
          </w:rPrChange>
        </w:rPr>
        <w:t>OC8A</w:t>
      </w:r>
      <w:r w:rsidRPr="00845009">
        <w:rPr>
          <w:color w:val="auto"/>
        </w:rPr>
        <w:t>.</w:t>
      </w:r>
    </w:p>
    <w:p w14:paraId="037E0AEB" w14:textId="77777777" w:rsidR="002E0752" w:rsidRPr="00845009" w:rsidRDefault="002E0752" w:rsidP="002E0752">
      <w:pPr>
        <w:pStyle w:val="Level1Text"/>
        <w:rPr>
          <w:color w:val="auto"/>
        </w:rPr>
      </w:pPr>
      <w:r w:rsidRPr="00845009">
        <w:rPr>
          <w:color w:val="auto"/>
        </w:rPr>
        <w:t>OC8A.4.2.4</w:t>
      </w:r>
      <w:r w:rsidRPr="00845009">
        <w:rPr>
          <w:color w:val="auto"/>
        </w:rPr>
        <w:tab/>
        <w:t xml:space="preserve">If work is to be carried out on a </w:t>
      </w:r>
      <w:r w:rsidRPr="00845009">
        <w:rPr>
          <w:b/>
          <w:color w:val="auto"/>
        </w:rPr>
        <w:t>System</w:t>
      </w:r>
      <w:r w:rsidRPr="00845009">
        <w:rPr>
          <w:color w:val="auto"/>
        </w:rPr>
        <w:t>, or on equipment of</w:t>
      </w:r>
      <w:r w:rsidRPr="00845009">
        <w:rPr>
          <w:b/>
          <w:color w:val="auto"/>
        </w:rPr>
        <w:t xml:space="preserve"> </w:t>
      </w:r>
      <w:r w:rsidRPr="00845009">
        <w:rPr>
          <w:color w:val="auto"/>
        </w:rPr>
        <w:t>the</w:t>
      </w:r>
      <w:r w:rsidRPr="00845009">
        <w:rPr>
          <w:b/>
          <w:color w:val="auto"/>
        </w:rPr>
        <w:t xml:space="preserve"> Relevant E&amp;W Transmission Licensee </w:t>
      </w:r>
      <w:r w:rsidRPr="00845009">
        <w:rPr>
          <w:color w:val="auto"/>
        </w:rPr>
        <w:t xml:space="preserve">or an </w:t>
      </w:r>
      <w:r w:rsidRPr="00845009">
        <w:rPr>
          <w:b/>
          <w:color w:val="auto"/>
        </w:rPr>
        <w:t>E&amp;W User</w:t>
      </w:r>
      <w:r w:rsidRPr="00845009">
        <w:rPr>
          <w:color w:val="auto"/>
        </w:rPr>
        <w:t xml:space="preserve"> near to a</w:t>
      </w:r>
      <w:r w:rsidRPr="00845009">
        <w:rPr>
          <w:b/>
          <w:color w:val="auto"/>
        </w:rPr>
        <w:t xml:space="preserve"> System</w:t>
      </w:r>
      <w:r w:rsidRPr="00845009">
        <w:rPr>
          <w:color w:val="auto"/>
        </w:rPr>
        <w:t>, as provided in this</w:t>
      </w:r>
      <w:r w:rsidRPr="00845009">
        <w:rPr>
          <w:b/>
          <w:color w:val="auto"/>
        </w:rPr>
        <w:t xml:space="preserve"> </w:t>
      </w:r>
      <w:r w:rsidRPr="009F4A35">
        <w:rPr>
          <w:color w:val="auto"/>
          <w:rPrChange w:id="61" w:author="Baller(ESO), Matt" w:date="2020-10-15T15:42:00Z">
            <w:rPr>
              <w:b/>
              <w:color w:val="auto"/>
            </w:rPr>
          </w:rPrChange>
        </w:rPr>
        <w:t>OC8A</w:t>
      </w:r>
      <w:r w:rsidRPr="00845009">
        <w:rPr>
          <w:color w:val="auto"/>
        </w:rPr>
        <w:t xml:space="preserve">, which necessitates the provision of </w:t>
      </w:r>
      <w:r w:rsidRPr="00845009">
        <w:rPr>
          <w:b/>
          <w:color w:val="auto"/>
        </w:rPr>
        <w:t>Safety Precautions</w:t>
      </w:r>
      <w:r w:rsidRPr="00845009">
        <w:rPr>
          <w:color w:val="auto"/>
        </w:rPr>
        <w:t xml:space="preserve"> on </w:t>
      </w:r>
      <w:r w:rsidRPr="00845009">
        <w:rPr>
          <w:b/>
          <w:color w:val="auto"/>
        </w:rPr>
        <w:t>HV Apparatus</w:t>
      </w:r>
      <w:r w:rsidRPr="00845009">
        <w:rPr>
          <w:color w:val="auto"/>
        </w:rPr>
        <w:t xml:space="preserve"> in accordance with the provisions of </w:t>
      </w:r>
      <w:r w:rsidRPr="009F4A35">
        <w:rPr>
          <w:color w:val="auto"/>
          <w:rPrChange w:id="62" w:author="Baller(ESO), Matt" w:date="2020-10-15T15:42:00Z">
            <w:rPr>
              <w:b/>
              <w:color w:val="auto"/>
            </w:rPr>
          </w:rPrChange>
        </w:rPr>
        <w:t>OC8A</w:t>
      </w:r>
      <w:r w:rsidRPr="00845009">
        <w:rPr>
          <w:color w:val="auto"/>
        </w:rPr>
        <w:t xml:space="preserve">, the </w:t>
      </w:r>
      <w:r w:rsidRPr="00845009">
        <w:rPr>
          <w:b/>
          <w:color w:val="auto"/>
        </w:rPr>
        <w:t>Requesting Safety Co-ordinator</w:t>
      </w:r>
      <w:r w:rsidRPr="00845009">
        <w:rPr>
          <w:color w:val="auto"/>
        </w:rPr>
        <w:t xml:space="preserve"> who requires the </w:t>
      </w:r>
      <w:r w:rsidRPr="00845009">
        <w:rPr>
          <w:b/>
          <w:color w:val="auto"/>
        </w:rPr>
        <w:t>Safety Precautions</w:t>
      </w:r>
      <w:r w:rsidRPr="00845009">
        <w:rPr>
          <w:color w:val="auto"/>
        </w:rPr>
        <w:t xml:space="preserve"> to be provided shall contact the relevant </w:t>
      </w:r>
      <w:r w:rsidRPr="00845009">
        <w:rPr>
          <w:b/>
          <w:color w:val="auto"/>
        </w:rPr>
        <w:t>Implementing Safety Co-ordinator</w:t>
      </w:r>
      <w:r w:rsidRPr="00845009">
        <w:rPr>
          <w:color w:val="auto"/>
        </w:rPr>
        <w:t xml:space="preserve"> to co-ordinate the establishment of the </w:t>
      </w:r>
      <w:r w:rsidRPr="00845009">
        <w:rPr>
          <w:b/>
          <w:color w:val="auto"/>
        </w:rPr>
        <w:t>Safety Precautions</w:t>
      </w:r>
      <w:r w:rsidRPr="00845009">
        <w:rPr>
          <w:color w:val="auto"/>
        </w:rPr>
        <w:t>.</w:t>
      </w:r>
    </w:p>
    <w:p w14:paraId="15759DB5" w14:textId="77777777" w:rsidR="002E0752" w:rsidRPr="00845009" w:rsidRDefault="002E0752" w:rsidP="002E0752">
      <w:pPr>
        <w:pStyle w:val="Level1Text"/>
        <w:rPr>
          <w:color w:val="auto"/>
        </w:rPr>
      </w:pPr>
      <w:r w:rsidRPr="00845009">
        <w:rPr>
          <w:color w:val="auto"/>
        </w:rPr>
        <w:t xml:space="preserve">OC8A.4.3 </w:t>
      </w:r>
      <w:r w:rsidRPr="00845009">
        <w:rPr>
          <w:color w:val="auto"/>
        </w:rPr>
        <w:tab/>
      </w:r>
      <w:r w:rsidRPr="00845009">
        <w:rPr>
          <w:color w:val="auto"/>
          <w:u w:val="single"/>
        </w:rPr>
        <w:t>RISSP</w:t>
      </w:r>
      <w:r w:rsidRPr="00845009">
        <w:rPr>
          <w:color w:val="auto"/>
        </w:rPr>
        <w:fldChar w:fldCharType="begin"/>
      </w:r>
      <w:r w:rsidRPr="00845009">
        <w:rPr>
          <w:color w:val="auto"/>
        </w:rPr>
        <w:instrText xml:space="preserve"> TC "</w:instrText>
      </w:r>
      <w:bookmarkStart w:id="63" w:name="_Toc72047865"/>
      <w:bookmarkStart w:id="64" w:name="_Toc211826580"/>
      <w:bookmarkStart w:id="65" w:name="_Toc503446407"/>
      <w:bookmarkStart w:id="66" w:name="_Toc333226179"/>
      <w:r w:rsidRPr="00845009">
        <w:rPr>
          <w:color w:val="auto"/>
        </w:rPr>
        <w:instrText>OC8A.4.3   RISSP</w:instrText>
      </w:r>
      <w:bookmarkEnd w:id="63"/>
      <w:bookmarkEnd w:id="64"/>
      <w:bookmarkEnd w:id="65"/>
      <w:bookmarkEnd w:id="66"/>
      <w:r w:rsidRPr="00845009">
        <w:rPr>
          <w:color w:val="auto"/>
        </w:rPr>
        <w:instrText xml:space="preserve">"\L 2 </w:instrText>
      </w:r>
      <w:r w:rsidRPr="00845009">
        <w:rPr>
          <w:color w:val="auto"/>
        </w:rPr>
        <w:fldChar w:fldCharType="end"/>
      </w:r>
    </w:p>
    <w:p w14:paraId="5C2FF567" w14:textId="77777777" w:rsidR="002E0752" w:rsidRPr="00845009" w:rsidRDefault="002E0752" w:rsidP="002E0752">
      <w:pPr>
        <w:pStyle w:val="Level1Text"/>
        <w:rPr>
          <w:color w:val="auto"/>
        </w:rPr>
      </w:pPr>
      <w:r w:rsidRPr="00845009">
        <w:rPr>
          <w:color w:val="auto"/>
        </w:rPr>
        <w:t>OC8A.4.3.1</w:t>
      </w:r>
      <w:r w:rsidRPr="00845009">
        <w:rPr>
          <w:color w:val="auto"/>
        </w:rPr>
        <w:tab/>
      </w:r>
      <w:r w:rsidRPr="009F4A35">
        <w:rPr>
          <w:color w:val="auto"/>
          <w:rPrChange w:id="67" w:author="Baller(ESO), Matt" w:date="2020-10-15T15:42:00Z">
            <w:rPr>
              <w:b/>
              <w:color w:val="auto"/>
            </w:rPr>
          </w:rPrChange>
        </w:rPr>
        <w:t>OC8A</w:t>
      </w:r>
      <w:r w:rsidRPr="00845009">
        <w:rPr>
          <w:color w:val="auto"/>
        </w:rPr>
        <w:t xml:space="preserve"> sets out the procedures for utilising the </w:t>
      </w:r>
      <w:r w:rsidRPr="00845009">
        <w:rPr>
          <w:b/>
          <w:color w:val="auto"/>
        </w:rPr>
        <w:t>RISSP</w:t>
      </w:r>
      <w:r w:rsidRPr="00845009">
        <w:rPr>
          <w:color w:val="auto"/>
        </w:rPr>
        <w:t xml:space="preserve">, which will be used except where dealing with equipment in proximity to the other’s </w:t>
      </w:r>
      <w:r w:rsidRPr="00845009">
        <w:rPr>
          <w:b/>
          <w:color w:val="auto"/>
        </w:rPr>
        <w:t xml:space="preserve">System </w:t>
      </w:r>
      <w:r w:rsidRPr="00845009">
        <w:rPr>
          <w:color w:val="auto"/>
        </w:rPr>
        <w:t>as provided in OC8A.8.  Sections OC8A.4 to OC8A.7 inclusive should be read accordingly.</w:t>
      </w:r>
    </w:p>
    <w:p w14:paraId="36E669A7" w14:textId="77777777" w:rsidR="002E0752" w:rsidRPr="00845009" w:rsidRDefault="002E0752" w:rsidP="002E0752">
      <w:pPr>
        <w:pStyle w:val="Level1Text"/>
        <w:rPr>
          <w:color w:val="auto"/>
        </w:rPr>
      </w:pPr>
      <w:r w:rsidRPr="00845009">
        <w:rPr>
          <w:color w:val="auto"/>
        </w:rPr>
        <w:t xml:space="preserve">OC8A.4.3.2 </w:t>
      </w:r>
      <w:r w:rsidRPr="00845009">
        <w:rPr>
          <w:color w:val="auto"/>
        </w:rPr>
        <w:tab/>
        <w:t>The</w:t>
      </w:r>
      <w:r w:rsidRPr="00845009">
        <w:rPr>
          <w:b/>
          <w:color w:val="auto"/>
        </w:rPr>
        <w:t xml:space="preserve"> Relevant E&amp;W Transmission Licensee </w:t>
      </w:r>
      <w:r w:rsidRPr="00845009">
        <w:rPr>
          <w:color w:val="auto"/>
        </w:rPr>
        <w:t xml:space="preserve">will use the format of the </w:t>
      </w:r>
      <w:r w:rsidRPr="00845009">
        <w:rPr>
          <w:b/>
          <w:color w:val="auto"/>
        </w:rPr>
        <w:t>RISSP</w:t>
      </w:r>
      <w:r w:rsidRPr="00845009">
        <w:rPr>
          <w:color w:val="auto"/>
        </w:rPr>
        <w:t xml:space="preserve"> forms set out in Appendix A and Appendix B to </w:t>
      </w:r>
      <w:r w:rsidRPr="009F4A35">
        <w:rPr>
          <w:color w:val="auto"/>
          <w:rPrChange w:id="68" w:author="Baller(ESO), Matt" w:date="2020-10-15T15:42:00Z">
            <w:rPr>
              <w:b/>
              <w:color w:val="auto"/>
            </w:rPr>
          </w:rPrChange>
        </w:rPr>
        <w:t>OC8A</w:t>
      </w:r>
      <w:r w:rsidRPr="00845009">
        <w:rPr>
          <w:color w:val="auto"/>
        </w:rPr>
        <w:t xml:space="preserve">. That set out in </w:t>
      </w:r>
      <w:r w:rsidRPr="009F4A35">
        <w:rPr>
          <w:color w:val="auto"/>
          <w:rPrChange w:id="69" w:author="Baller(ESO), Matt" w:date="2020-10-15T15:42:00Z">
            <w:rPr>
              <w:b/>
              <w:color w:val="auto"/>
            </w:rPr>
          </w:rPrChange>
        </w:rPr>
        <w:t>OC8A</w:t>
      </w:r>
      <w:r w:rsidRPr="00845009">
        <w:rPr>
          <w:color w:val="auto"/>
        </w:rPr>
        <w:t xml:space="preserve"> Appendix A and designated as "RISSP-R", shall be used when the</w:t>
      </w:r>
      <w:r w:rsidRPr="00845009">
        <w:rPr>
          <w:b/>
          <w:color w:val="auto"/>
        </w:rPr>
        <w:t xml:space="preserve"> Relevant E&amp;W Transmission Licensee </w:t>
      </w:r>
      <w:r w:rsidRPr="00845009">
        <w:rPr>
          <w:color w:val="auto"/>
        </w:rPr>
        <w:t xml:space="preserve">is the </w:t>
      </w:r>
      <w:r w:rsidRPr="00845009">
        <w:rPr>
          <w:b/>
          <w:color w:val="auto"/>
        </w:rPr>
        <w:t>Requesting Safety Co-ordinator</w:t>
      </w:r>
      <w:r w:rsidRPr="00845009">
        <w:rPr>
          <w:color w:val="auto"/>
        </w:rPr>
        <w:t xml:space="preserve">, and that in </w:t>
      </w:r>
      <w:r w:rsidRPr="009F4A35">
        <w:rPr>
          <w:color w:val="auto"/>
          <w:rPrChange w:id="70" w:author="Baller(ESO), Matt" w:date="2020-10-15T15:42:00Z">
            <w:rPr>
              <w:b/>
              <w:color w:val="auto"/>
            </w:rPr>
          </w:rPrChange>
        </w:rPr>
        <w:t>OC8A</w:t>
      </w:r>
      <w:r w:rsidRPr="00845009">
        <w:rPr>
          <w:b/>
          <w:color w:val="auto"/>
        </w:rPr>
        <w:t xml:space="preserve"> </w:t>
      </w:r>
      <w:r w:rsidRPr="00845009">
        <w:rPr>
          <w:color w:val="auto"/>
        </w:rPr>
        <w:t>Appendix B and designated as "RISSP-I", shall be used when the</w:t>
      </w:r>
      <w:r w:rsidRPr="00845009">
        <w:rPr>
          <w:b/>
          <w:color w:val="auto"/>
        </w:rPr>
        <w:t xml:space="preserve"> Relevant E&amp;W Transmission Licensee </w:t>
      </w:r>
      <w:r w:rsidRPr="00845009">
        <w:rPr>
          <w:color w:val="auto"/>
        </w:rPr>
        <w:t xml:space="preserve">is the </w:t>
      </w:r>
      <w:r w:rsidRPr="00845009">
        <w:rPr>
          <w:b/>
          <w:color w:val="auto"/>
        </w:rPr>
        <w:t>Implementing Safety Co-ordinator</w:t>
      </w:r>
      <w:r w:rsidRPr="00845009">
        <w:rPr>
          <w:color w:val="auto"/>
        </w:rPr>
        <w:t>. Proformas of RISSP-R and RISSP-I will be provided for use by the</w:t>
      </w:r>
      <w:r w:rsidRPr="00845009">
        <w:rPr>
          <w:b/>
          <w:color w:val="auto"/>
        </w:rPr>
        <w:t xml:space="preserve"> Relevant E&amp;W Transmission Licensee</w:t>
      </w:r>
      <w:r w:rsidRPr="00845009">
        <w:rPr>
          <w:color w:val="auto"/>
        </w:rPr>
        <w:t xml:space="preserve"> staff. </w:t>
      </w:r>
    </w:p>
    <w:p w14:paraId="40700176" w14:textId="77777777" w:rsidR="002E0752" w:rsidRPr="00FA23FA" w:rsidRDefault="002E0752" w:rsidP="002E0752">
      <w:pPr>
        <w:pStyle w:val="Level2Text"/>
        <w:tabs>
          <w:tab w:val="left" w:pos="1276"/>
        </w:tabs>
        <w:ind w:hanging="1843"/>
      </w:pPr>
      <w:r w:rsidRPr="00FA23FA">
        <w:t xml:space="preserve">OC8A.4.3.3 </w:t>
      </w:r>
      <w:r w:rsidRPr="00FA23FA">
        <w:tab/>
        <w:t>(a)</w:t>
      </w:r>
      <w:r w:rsidRPr="00FA23FA">
        <w:tab/>
      </w:r>
      <w:r w:rsidRPr="00FA23FA">
        <w:rPr>
          <w:b/>
        </w:rPr>
        <w:t>E&amp;W Users</w:t>
      </w:r>
      <w:r w:rsidRPr="00FA23FA">
        <w:t xml:space="preserve"> may either adopt the format referred to in OC8A.4.3.2, or use an equivalent format, provided that it includes sections requiring insertion of the same information and has the same numbering of sections as RISSP-R and RISSP-I as set out in Appendices A and B respectively.</w:t>
      </w:r>
    </w:p>
    <w:p w14:paraId="23F4E4E2" w14:textId="77777777" w:rsidR="002E0752" w:rsidRPr="00FA23FA" w:rsidRDefault="002E0752" w:rsidP="002E0752">
      <w:pPr>
        <w:pStyle w:val="Level2Text"/>
      </w:pPr>
      <w:r w:rsidRPr="00FA23FA">
        <w:t>(b)</w:t>
      </w:r>
      <w:r w:rsidRPr="00FA23FA">
        <w:tab/>
        <w:t xml:space="preserve">Whether </w:t>
      </w:r>
      <w:r w:rsidRPr="00FA23FA">
        <w:rPr>
          <w:b/>
        </w:rPr>
        <w:t>E&amp;W Users</w:t>
      </w:r>
      <w:r w:rsidRPr="00FA23FA">
        <w:t xml:space="preserve"> adopt the format referred to in OC8A.4.3.2, or use the equivalent format as above, the format may be produced and held in, and retrieved from an electronic form by the </w:t>
      </w:r>
      <w:r w:rsidRPr="00FA23FA">
        <w:rPr>
          <w:b/>
        </w:rPr>
        <w:t>E&amp;W User</w:t>
      </w:r>
      <w:r w:rsidRPr="00FA23FA">
        <w:t>.</w:t>
      </w:r>
    </w:p>
    <w:p w14:paraId="04FD83DA" w14:textId="77777777" w:rsidR="002E0752" w:rsidRPr="00FA23FA" w:rsidRDefault="002E0752" w:rsidP="002E0752">
      <w:pPr>
        <w:pStyle w:val="Level2Text"/>
      </w:pPr>
      <w:r w:rsidRPr="00FA23FA">
        <w:t>(c)</w:t>
      </w:r>
      <w:r w:rsidRPr="00FA23FA">
        <w:tab/>
        <w:t xml:space="preserve">Whichever method </w:t>
      </w:r>
      <w:r w:rsidRPr="00FA23FA">
        <w:rPr>
          <w:b/>
        </w:rPr>
        <w:t>E&amp;W Users</w:t>
      </w:r>
      <w:r w:rsidRPr="00FA23FA">
        <w:t xml:space="preserve"> choose, each must provide proformas (whether in tangible or electronic form) for use by its staff.</w:t>
      </w:r>
    </w:p>
    <w:p w14:paraId="0CB7FC31" w14:textId="77777777" w:rsidR="002E0752" w:rsidRPr="00845009" w:rsidRDefault="002E0752" w:rsidP="002E0752">
      <w:pPr>
        <w:pStyle w:val="Level1Text"/>
        <w:rPr>
          <w:color w:val="auto"/>
        </w:rPr>
      </w:pPr>
      <w:r w:rsidRPr="00845009">
        <w:rPr>
          <w:color w:val="auto"/>
        </w:rPr>
        <w:t xml:space="preserve">OC8A.4.3.4 </w:t>
      </w:r>
      <w:r w:rsidRPr="00845009">
        <w:rPr>
          <w:color w:val="auto"/>
        </w:rPr>
        <w:tab/>
        <w:t xml:space="preserve">All references to RISSP-R and RISSP-I shall be taken as referring to the corresponding parts of the alternative forms or other tangible written or electronic records used by each </w:t>
      </w:r>
      <w:r w:rsidRPr="00845009">
        <w:rPr>
          <w:b/>
          <w:color w:val="auto"/>
        </w:rPr>
        <w:t>E&amp;W User</w:t>
      </w:r>
      <w:r w:rsidRPr="00845009">
        <w:rPr>
          <w:color w:val="auto"/>
        </w:rPr>
        <w:t>.</w:t>
      </w:r>
    </w:p>
    <w:p w14:paraId="0952ADE9" w14:textId="77777777" w:rsidR="002E0752" w:rsidRPr="00845009" w:rsidRDefault="002E0752" w:rsidP="002E0752">
      <w:pPr>
        <w:pStyle w:val="Level1Text"/>
        <w:rPr>
          <w:color w:val="auto"/>
        </w:rPr>
      </w:pPr>
      <w:r w:rsidRPr="00845009">
        <w:rPr>
          <w:color w:val="auto"/>
        </w:rPr>
        <w:lastRenderedPageBreak/>
        <w:t xml:space="preserve">OC8A.4.3.5 </w:t>
      </w:r>
      <w:r w:rsidRPr="00845009">
        <w:rPr>
          <w:color w:val="auto"/>
        </w:rPr>
        <w:tab/>
        <w:t xml:space="preserve">RISSP-R will have an identifying number written or printed on it, comprising a prefix which identifies the location at which it is issued, and a unique (for each </w:t>
      </w:r>
      <w:r w:rsidRPr="00845009">
        <w:rPr>
          <w:b/>
          <w:color w:val="auto"/>
        </w:rPr>
        <w:t xml:space="preserve">E&amp;W User </w:t>
      </w:r>
      <w:r w:rsidRPr="00845009">
        <w:rPr>
          <w:color w:val="auto"/>
        </w:rPr>
        <w:t>or the</w:t>
      </w:r>
      <w:r w:rsidRPr="00845009">
        <w:rPr>
          <w:b/>
          <w:color w:val="auto"/>
        </w:rPr>
        <w:t xml:space="preserve"> Relevant E&amp;W Transmission Licensee</w:t>
      </w:r>
      <w:r w:rsidRPr="00845009">
        <w:rPr>
          <w:color w:val="auto"/>
        </w:rPr>
        <w:t xml:space="preserve">, as the case may be) serial number </w:t>
      </w:r>
      <w:r w:rsidR="00A4249B" w:rsidRPr="00845009">
        <w:rPr>
          <w:color w:val="auto"/>
        </w:rPr>
        <w:t>which both together uses up to eight characters (including letters and numbers)</w:t>
      </w:r>
      <w:r w:rsidRPr="00845009">
        <w:rPr>
          <w:color w:val="auto"/>
        </w:rPr>
        <w:t xml:space="preserve"> and the suffix "R".</w:t>
      </w:r>
    </w:p>
    <w:p w14:paraId="43E66969" w14:textId="77777777" w:rsidR="002E0752" w:rsidRPr="00FA23FA" w:rsidRDefault="002E0752" w:rsidP="002E0752">
      <w:pPr>
        <w:pStyle w:val="Level2Text"/>
        <w:tabs>
          <w:tab w:val="left" w:pos="1418"/>
        </w:tabs>
        <w:ind w:hanging="1843"/>
        <w:rPr>
          <w:b/>
        </w:rPr>
      </w:pPr>
      <w:r w:rsidRPr="00FA23FA">
        <w:t>OC8A.4.3.6</w:t>
      </w:r>
      <w:r w:rsidRPr="00FA23FA">
        <w:tab/>
        <w:t xml:space="preserve">(a) </w:t>
      </w:r>
      <w:r w:rsidRPr="00FA23FA">
        <w:tab/>
        <w:t>In accordance with the timing requirements set out in CC</w:t>
      </w:r>
      <w:ins w:id="71" w:author="Baller(ESO), Matt" w:date="2020-10-15T15:42:00Z">
        <w:r w:rsidRPr="00FA23FA">
          <w:t xml:space="preserve">.5.2 </w:t>
        </w:r>
        <w:r w:rsidR="00C9067F">
          <w:t>or in ECC</w:t>
        </w:r>
      </w:ins>
      <w:r w:rsidR="00C9067F">
        <w:t xml:space="preserve">.5.2 </w:t>
      </w:r>
      <w:r w:rsidRPr="00FA23FA">
        <w:t xml:space="preserve">each </w:t>
      </w:r>
      <w:r w:rsidRPr="00FA23FA">
        <w:rPr>
          <w:b/>
        </w:rPr>
        <w:t>E&amp;W User</w:t>
      </w:r>
      <w:r w:rsidRPr="00FA23FA">
        <w:t xml:space="preserve"> shall apply in writing to </w:t>
      </w:r>
      <w:r w:rsidRPr="00845009">
        <w:t>the</w:t>
      </w:r>
      <w:r w:rsidRPr="00845009">
        <w:rPr>
          <w:b/>
        </w:rPr>
        <w:t xml:space="preserve"> Relevant E&amp;W Transmission Licensee</w:t>
      </w:r>
      <w:r w:rsidRPr="00FA23FA">
        <w:t xml:space="preserve"> for </w:t>
      </w:r>
      <w:r w:rsidRPr="00845009">
        <w:t>the</w:t>
      </w:r>
      <w:r w:rsidRPr="00845009">
        <w:rPr>
          <w:b/>
        </w:rPr>
        <w:t xml:space="preserve"> Relevant E&amp;W Transmission Licensee</w:t>
      </w:r>
      <w:r w:rsidRPr="00FA23FA">
        <w:rPr>
          <w:b/>
        </w:rPr>
        <w:t xml:space="preserve">’s </w:t>
      </w:r>
      <w:r w:rsidRPr="00FA23FA">
        <w:t xml:space="preserve">approval of its proposed prefix. </w:t>
      </w:r>
    </w:p>
    <w:p w14:paraId="7966A999" w14:textId="77777777" w:rsidR="002E0752" w:rsidRPr="00FA23FA" w:rsidRDefault="002E0752" w:rsidP="002E0752">
      <w:pPr>
        <w:pStyle w:val="Level2Text"/>
      </w:pPr>
      <w:r w:rsidRPr="00FA23FA">
        <w:t>(b)</w:t>
      </w:r>
      <w:r w:rsidRPr="00FA23FA">
        <w:rPr>
          <w:b/>
        </w:rPr>
        <w:tab/>
      </w:r>
      <w:r w:rsidRPr="00845009">
        <w:t>The</w:t>
      </w:r>
      <w:r w:rsidRPr="00845009">
        <w:rPr>
          <w:b/>
        </w:rPr>
        <w:t xml:space="preserve"> Relevant E&amp;W Transmission Licensee</w:t>
      </w:r>
      <w:r w:rsidRPr="00FA23FA">
        <w:t xml:space="preserve"> shall consider the proposed prefix to see if it is the same as (or confusingly similar to) a prefix used by </w:t>
      </w:r>
      <w:r w:rsidRPr="00845009">
        <w:t>the</w:t>
      </w:r>
      <w:r w:rsidRPr="00845009">
        <w:rPr>
          <w:b/>
        </w:rPr>
        <w:t xml:space="preserve"> Relevant E&amp;W Transmission Licensee</w:t>
      </w:r>
      <w:r w:rsidRPr="00FA23FA">
        <w:t xml:space="preserve"> or another </w:t>
      </w:r>
      <w:r w:rsidRPr="00FA23FA">
        <w:rPr>
          <w:b/>
        </w:rPr>
        <w:t>User</w:t>
      </w:r>
      <w:r w:rsidRPr="00FA23FA">
        <w:t xml:space="preserve"> and shall, as soon as possible (and in any event within ten days), respond in writing to the </w:t>
      </w:r>
      <w:r w:rsidRPr="00FA23FA">
        <w:rPr>
          <w:b/>
        </w:rPr>
        <w:t>E&amp;W User</w:t>
      </w:r>
      <w:r w:rsidRPr="00FA23FA">
        <w:t xml:space="preserve"> with its approval or disapproval. </w:t>
      </w:r>
    </w:p>
    <w:p w14:paraId="72854538" w14:textId="77777777" w:rsidR="002E0752" w:rsidRPr="00FA23FA" w:rsidRDefault="002E0752" w:rsidP="002E0752">
      <w:pPr>
        <w:pStyle w:val="Level2Text"/>
      </w:pPr>
      <w:r w:rsidRPr="00FA23FA">
        <w:t>(c)</w:t>
      </w:r>
      <w:r w:rsidRPr="00FA23FA">
        <w:tab/>
        <w:t xml:space="preserve">If </w:t>
      </w:r>
      <w:r w:rsidRPr="00845009">
        <w:t>the</w:t>
      </w:r>
      <w:r w:rsidRPr="00845009">
        <w:rPr>
          <w:b/>
        </w:rPr>
        <w:t xml:space="preserve"> Relevant E&amp;W Transmission Licensee</w:t>
      </w:r>
      <w:r w:rsidRPr="00FA23FA">
        <w:t xml:space="preserve"> disapproves, it shall explain in its response why it has disapproved and will suggest an alternative prefix. </w:t>
      </w:r>
    </w:p>
    <w:p w14:paraId="7DBD723F" w14:textId="77777777" w:rsidR="002E0752" w:rsidRPr="00FA23FA" w:rsidRDefault="002E0752" w:rsidP="002E0752">
      <w:pPr>
        <w:pStyle w:val="Level2Text"/>
      </w:pPr>
      <w:r w:rsidRPr="00FA23FA">
        <w:t>(d)</w:t>
      </w:r>
      <w:r w:rsidRPr="00FA23FA">
        <w:tab/>
        <w:t xml:space="preserve">If </w:t>
      </w:r>
      <w:r w:rsidRPr="00845009">
        <w:t>the</w:t>
      </w:r>
      <w:r w:rsidRPr="00845009">
        <w:rPr>
          <w:b/>
        </w:rPr>
        <w:t xml:space="preserve"> Relevant E&amp;W Transmission Licensee</w:t>
      </w:r>
      <w:r w:rsidRPr="00FA23FA">
        <w:t xml:space="preserve"> has disapproved, then the </w:t>
      </w:r>
      <w:r w:rsidRPr="00FA23FA">
        <w:rPr>
          <w:b/>
        </w:rPr>
        <w:t>E&amp;W User</w:t>
      </w:r>
      <w:r w:rsidRPr="00FA23FA">
        <w:t xml:space="preserve"> shall either notify </w:t>
      </w:r>
      <w:r w:rsidRPr="00845009">
        <w:t>the</w:t>
      </w:r>
      <w:r w:rsidRPr="00845009">
        <w:rPr>
          <w:b/>
        </w:rPr>
        <w:t xml:space="preserve"> Relevant E&amp;W Transmission Licensee</w:t>
      </w:r>
      <w:r w:rsidRPr="00FA23FA">
        <w:t xml:space="preserve"> in writing of its acceptance of the suggested alternative prefix or it shall apply in writing to </w:t>
      </w:r>
      <w:r w:rsidRPr="00845009">
        <w:t>the</w:t>
      </w:r>
      <w:r w:rsidRPr="00845009">
        <w:rPr>
          <w:b/>
        </w:rPr>
        <w:t xml:space="preserve"> Relevant E&amp;W Transmission Licensee</w:t>
      </w:r>
      <w:r w:rsidRPr="00FA23FA">
        <w:t xml:space="preserve"> with revised proposals and the above procedure shall apply to that application.</w:t>
      </w:r>
    </w:p>
    <w:p w14:paraId="67D4D34B" w14:textId="4F6DDA25" w:rsidR="002E0752" w:rsidRPr="00845009" w:rsidRDefault="002E0752" w:rsidP="002E0752">
      <w:pPr>
        <w:pStyle w:val="Level1Text"/>
        <w:rPr>
          <w:color w:val="auto"/>
        </w:rPr>
      </w:pPr>
      <w:r w:rsidRPr="00845009">
        <w:rPr>
          <w:color w:val="auto"/>
        </w:rPr>
        <w:t>OC8A.4.3.7</w:t>
      </w:r>
      <w:r w:rsidRPr="00845009">
        <w:rPr>
          <w:color w:val="auto"/>
        </w:rPr>
        <w:tab/>
        <w:t xml:space="preserve">The prefix allocation will be periodically circulated by </w:t>
      </w:r>
      <w:r w:rsidR="002433F4">
        <w:rPr>
          <w:b/>
          <w:color w:val="auto"/>
        </w:rPr>
        <w:t>NGET</w:t>
      </w:r>
      <w:r w:rsidRPr="00845009">
        <w:rPr>
          <w:color w:val="auto"/>
        </w:rPr>
        <w:t xml:space="preserve"> to all </w:t>
      </w:r>
      <w:r w:rsidRPr="00845009">
        <w:rPr>
          <w:b/>
          <w:color w:val="auto"/>
        </w:rPr>
        <w:t>E&amp;W Users</w:t>
      </w:r>
      <w:r w:rsidRPr="00845009">
        <w:rPr>
          <w:color w:val="auto"/>
        </w:rPr>
        <w:t>,</w:t>
      </w:r>
      <w:r w:rsidRPr="00845009">
        <w:rPr>
          <w:b/>
          <w:color w:val="auto"/>
        </w:rPr>
        <w:t xml:space="preserve"> </w:t>
      </w:r>
      <w:r w:rsidRPr="00845009">
        <w:rPr>
          <w:color w:val="auto"/>
        </w:rPr>
        <w:t xml:space="preserve">for information purposes, using a National Grid Safety Circular in the form set out in </w:t>
      </w:r>
      <w:r w:rsidRPr="009F4A35">
        <w:rPr>
          <w:color w:val="auto"/>
          <w:rPrChange w:id="72" w:author="Baller(ESO), Matt" w:date="2020-10-15T15:42:00Z">
            <w:rPr>
              <w:b/>
              <w:color w:val="auto"/>
            </w:rPr>
          </w:rPrChange>
        </w:rPr>
        <w:t>OC8A</w:t>
      </w:r>
      <w:r w:rsidRPr="00845009">
        <w:rPr>
          <w:b/>
          <w:color w:val="auto"/>
        </w:rPr>
        <w:t xml:space="preserve"> </w:t>
      </w:r>
      <w:r w:rsidRPr="00845009">
        <w:rPr>
          <w:color w:val="auto"/>
        </w:rPr>
        <w:t>Appendix D.</w:t>
      </w:r>
    </w:p>
    <w:p w14:paraId="6ABAE08D" w14:textId="77777777" w:rsidR="002E0752" w:rsidRPr="00845009" w:rsidRDefault="002E0752" w:rsidP="002E0752">
      <w:pPr>
        <w:pStyle w:val="Level1Text"/>
        <w:rPr>
          <w:color w:val="auto"/>
        </w:rPr>
      </w:pPr>
    </w:p>
    <w:p w14:paraId="1E45682D" w14:textId="77777777" w:rsidR="002E0752" w:rsidRPr="00845009" w:rsidRDefault="002E0752" w:rsidP="002E0752">
      <w:pPr>
        <w:pStyle w:val="Level1Text"/>
        <w:rPr>
          <w:color w:val="auto"/>
        </w:rPr>
      </w:pPr>
      <w:r w:rsidRPr="00845009">
        <w:rPr>
          <w:color w:val="auto"/>
        </w:rPr>
        <w:t>OC8A.5</w:t>
      </w:r>
      <w:r w:rsidRPr="00845009">
        <w:rPr>
          <w:color w:val="auto"/>
        </w:rPr>
        <w:tab/>
      </w:r>
      <w:r w:rsidRPr="00845009">
        <w:rPr>
          <w:color w:val="auto"/>
          <w:u w:val="single"/>
        </w:rPr>
        <w:t>SAFETY PRECAUTIONS ON HV APPARATUS</w:t>
      </w:r>
      <w:r w:rsidRPr="00845009">
        <w:rPr>
          <w:color w:val="auto"/>
        </w:rPr>
        <w:fldChar w:fldCharType="begin"/>
      </w:r>
      <w:r w:rsidRPr="00845009">
        <w:rPr>
          <w:color w:val="auto"/>
        </w:rPr>
        <w:instrText xml:space="preserve"> TC "</w:instrText>
      </w:r>
      <w:bookmarkStart w:id="73" w:name="_Toc72047866"/>
      <w:bookmarkStart w:id="74" w:name="_Toc211826581"/>
      <w:bookmarkStart w:id="75" w:name="_Toc503446408"/>
      <w:bookmarkStart w:id="76" w:name="_Toc333226180"/>
      <w:r w:rsidRPr="00845009">
        <w:rPr>
          <w:color w:val="auto"/>
        </w:rPr>
        <w:instrText>OC8A.5   SAFETY PRECAUTIONS ON HV APPARATUS</w:instrText>
      </w:r>
      <w:bookmarkEnd w:id="73"/>
      <w:bookmarkEnd w:id="74"/>
      <w:bookmarkEnd w:id="75"/>
      <w:bookmarkEnd w:id="76"/>
      <w:r w:rsidRPr="00845009">
        <w:rPr>
          <w:color w:val="auto"/>
        </w:rPr>
        <w:instrText xml:space="preserve">"\L 1 </w:instrText>
      </w:r>
      <w:r w:rsidRPr="00845009">
        <w:rPr>
          <w:color w:val="auto"/>
        </w:rPr>
        <w:fldChar w:fldCharType="end"/>
      </w:r>
    </w:p>
    <w:p w14:paraId="67BA4FDA" w14:textId="77777777" w:rsidR="002E0752" w:rsidRPr="00845009" w:rsidRDefault="002E0752" w:rsidP="002E0752">
      <w:pPr>
        <w:pStyle w:val="Level1Text"/>
        <w:rPr>
          <w:color w:val="auto"/>
        </w:rPr>
      </w:pPr>
      <w:r w:rsidRPr="00845009">
        <w:rPr>
          <w:color w:val="auto"/>
        </w:rPr>
        <w:t>OC8A.5.1</w:t>
      </w:r>
      <w:r w:rsidRPr="00845009">
        <w:rPr>
          <w:color w:val="auto"/>
        </w:rPr>
        <w:tab/>
      </w:r>
      <w:r w:rsidRPr="00845009">
        <w:rPr>
          <w:color w:val="auto"/>
          <w:u w:val="single"/>
        </w:rPr>
        <w:t>Agreement Of Safety Precautions</w:t>
      </w:r>
      <w:r w:rsidRPr="00845009">
        <w:rPr>
          <w:color w:val="auto"/>
        </w:rPr>
        <w:fldChar w:fldCharType="begin"/>
      </w:r>
      <w:r w:rsidRPr="00845009">
        <w:rPr>
          <w:color w:val="auto"/>
        </w:rPr>
        <w:instrText xml:space="preserve"> TC "</w:instrText>
      </w:r>
      <w:bookmarkStart w:id="77" w:name="_Toc72047867"/>
      <w:bookmarkStart w:id="78" w:name="_Toc211826582"/>
      <w:bookmarkStart w:id="79" w:name="_Toc503446409"/>
      <w:bookmarkStart w:id="80" w:name="_Toc333226181"/>
      <w:r w:rsidR="00A06326" w:rsidRPr="00845009">
        <w:rPr>
          <w:color w:val="auto"/>
        </w:rPr>
        <w:instrText>OC8A.5.1   Agreement O</w:instrText>
      </w:r>
      <w:r w:rsidRPr="00845009">
        <w:rPr>
          <w:color w:val="auto"/>
        </w:rPr>
        <w:instrText>f Safety Precautions</w:instrText>
      </w:r>
      <w:bookmarkEnd w:id="77"/>
      <w:bookmarkEnd w:id="78"/>
      <w:bookmarkEnd w:id="79"/>
      <w:bookmarkEnd w:id="80"/>
      <w:r w:rsidRPr="00845009">
        <w:rPr>
          <w:color w:val="auto"/>
        </w:rPr>
        <w:instrText xml:space="preserve">"\L 2 </w:instrText>
      </w:r>
      <w:r w:rsidRPr="00845009">
        <w:rPr>
          <w:color w:val="auto"/>
        </w:rPr>
        <w:fldChar w:fldCharType="end"/>
      </w:r>
    </w:p>
    <w:p w14:paraId="71963F4D" w14:textId="77777777" w:rsidR="002E0752" w:rsidRPr="00845009" w:rsidRDefault="002E0752" w:rsidP="002E0752">
      <w:pPr>
        <w:pStyle w:val="Level1Text"/>
        <w:rPr>
          <w:color w:val="auto"/>
        </w:rPr>
      </w:pPr>
      <w:r w:rsidRPr="00845009">
        <w:rPr>
          <w:color w:val="auto"/>
        </w:rPr>
        <w:t>OC8A.5.1.1</w:t>
      </w:r>
      <w:r w:rsidRPr="00845009">
        <w:rPr>
          <w:color w:val="auto"/>
        </w:rPr>
        <w:tab/>
        <w:t xml:space="preserve">The </w:t>
      </w:r>
      <w:r w:rsidRPr="00845009">
        <w:rPr>
          <w:b/>
          <w:color w:val="auto"/>
        </w:rPr>
        <w:t>Requesting Safety Co-ordinator</w:t>
      </w:r>
      <w:r w:rsidRPr="00845009">
        <w:rPr>
          <w:color w:val="auto"/>
        </w:rPr>
        <w:t xml:space="preserve"> who requires </w:t>
      </w:r>
      <w:r w:rsidRPr="00845009">
        <w:rPr>
          <w:b/>
          <w:color w:val="auto"/>
        </w:rPr>
        <w:t>Safety Precautions</w:t>
      </w:r>
      <w:r w:rsidRPr="00845009">
        <w:rPr>
          <w:color w:val="auto"/>
        </w:rPr>
        <w:t xml:space="preserve"> on another </w:t>
      </w:r>
      <w:r w:rsidRPr="00845009">
        <w:rPr>
          <w:b/>
          <w:color w:val="auto"/>
        </w:rPr>
        <w:t>System(s)</w:t>
      </w:r>
      <w:r w:rsidRPr="00845009">
        <w:rPr>
          <w:color w:val="auto"/>
        </w:rPr>
        <w:t xml:space="preserve"> will contact the relevant </w:t>
      </w:r>
      <w:r w:rsidRPr="00845009">
        <w:rPr>
          <w:b/>
          <w:color w:val="auto"/>
        </w:rPr>
        <w:t>Implementing Safety Co-ordinator(s)</w:t>
      </w:r>
      <w:r w:rsidRPr="00845009">
        <w:rPr>
          <w:color w:val="auto"/>
        </w:rPr>
        <w:t xml:space="preserve"> to agree the </w:t>
      </w:r>
      <w:r w:rsidRPr="00845009">
        <w:rPr>
          <w:b/>
          <w:color w:val="auto"/>
        </w:rPr>
        <w:t>Location</w:t>
      </w:r>
      <w:r w:rsidRPr="00845009">
        <w:rPr>
          <w:color w:val="auto"/>
        </w:rPr>
        <w:t xml:space="preserve"> of the </w:t>
      </w:r>
      <w:r w:rsidRPr="00845009">
        <w:rPr>
          <w:b/>
          <w:color w:val="auto"/>
        </w:rPr>
        <w:t>Safety Precautions</w:t>
      </w:r>
      <w:r w:rsidRPr="00845009">
        <w:rPr>
          <w:color w:val="auto"/>
        </w:rPr>
        <w:t xml:space="preserve"> to be established. This agreement will be recorded in the respective </w:t>
      </w:r>
      <w:r w:rsidRPr="00845009">
        <w:rPr>
          <w:b/>
          <w:color w:val="auto"/>
        </w:rPr>
        <w:t>Safety Logs</w:t>
      </w:r>
      <w:r w:rsidRPr="00845009">
        <w:rPr>
          <w:color w:val="auto"/>
        </w:rPr>
        <w:t>.</w:t>
      </w:r>
    </w:p>
    <w:p w14:paraId="2C075666" w14:textId="77777777" w:rsidR="002E0752" w:rsidRPr="00845009" w:rsidRDefault="002E0752" w:rsidP="002E0752">
      <w:pPr>
        <w:pStyle w:val="Level1Text"/>
        <w:rPr>
          <w:color w:val="auto"/>
        </w:rPr>
      </w:pPr>
      <w:r w:rsidRPr="00845009">
        <w:rPr>
          <w:color w:val="auto"/>
        </w:rPr>
        <w:t>OC8A.5.1.2</w:t>
      </w:r>
      <w:r w:rsidRPr="00845009">
        <w:rPr>
          <w:color w:val="auto"/>
        </w:rPr>
        <w:tab/>
        <w:t xml:space="preserve">It is the responsibility of the </w:t>
      </w:r>
      <w:r w:rsidRPr="00845009">
        <w:rPr>
          <w:b/>
          <w:color w:val="auto"/>
        </w:rPr>
        <w:t>Implementing Safety Co-ordinator</w:t>
      </w:r>
      <w:r w:rsidRPr="00845009">
        <w:rPr>
          <w:color w:val="auto"/>
        </w:rPr>
        <w:t xml:space="preserve"> to ensure that adequate </w:t>
      </w:r>
      <w:r w:rsidRPr="00845009">
        <w:rPr>
          <w:b/>
          <w:color w:val="auto"/>
        </w:rPr>
        <w:t>Safety Precautions</w:t>
      </w:r>
      <w:r w:rsidRPr="00845009">
        <w:rPr>
          <w:color w:val="auto"/>
        </w:rPr>
        <w:t xml:space="preserve"> are established and maintained, on his and/or another </w:t>
      </w:r>
      <w:r w:rsidRPr="00845009">
        <w:rPr>
          <w:b/>
          <w:color w:val="auto"/>
        </w:rPr>
        <w:t>System</w:t>
      </w:r>
      <w:r w:rsidRPr="00845009">
        <w:rPr>
          <w:color w:val="auto"/>
        </w:rPr>
        <w:t xml:space="preserve"> connected to his </w:t>
      </w:r>
      <w:r w:rsidRPr="00845009">
        <w:rPr>
          <w:b/>
          <w:color w:val="auto"/>
        </w:rPr>
        <w:t>System</w:t>
      </w:r>
      <w:r w:rsidRPr="00845009">
        <w:rPr>
          <w:color w:val="auto"/>
        </w:rPr>
        <w:t xml:space="preserve">, to enable </w:t>
      </w:r>
      <w:r w:rsidRPr="00845009">
        <w:rPr>
          <w:b/>
          <w:color w:val="auto"/>
        </w:rPr>
        <w:t>Safety From The System</w:t>
      </w:r>
      <w:r w:rsidRPr="00845009">
        <w:rPr>
          <w:color w:val="auto"/>
        </w:rPr>
        <w:t xml:space="preserve"> to be achieved on the </w:t>
      </w:r>
      <w:r w:rsidRPr="00845009">
        <w:rPr>
          <w:b/>
          <w:color w:val="auto"/>
        </w:rPr>
        <w:t>HV Apparatus</w:t>
      </w:r>
      <w:r w:rsidRPr="00845009">
        <w:rPr>
          <w:color w:val="auto"/>
        </w:rPr>
        <w:t xml:space="preserve">, specified by the </w:t>
      </w:r>
      <w:r w:rsidRPr="00845009">
        <w:rPr>
          <w:b/>
          <w:color w:val="auto"/>
        </w:rPr>
        <w:t>Requesting Safety Co-ordinator</w:t>
      </w:r>
      <w:r w:rsidRPr="00845009">
        <w:rPr>
          <w:color w:val="auto"/>
        </w:rPr>
        <w:t xml:space="preserve"> which is to be identified in Part 1.1 of the </w:t>
      </w:r>
      <w:r w:rsidRPr="00845009">
        <w:rPr>
          <w:b/>
          <w:color w:val="auto"/>
        </w:rPr>
        <w:t>RISSP</w:t>
      </w:r>
      <w:r w:rsidRPr="00845009">
        <w:rPr>
          <w:color w:val="auto"/>
        </w:rPr>
        <w:t xml:space="preserve">.  Reference to another </w:t>
      </w:r>
      <w:r w:rsidRPr="00845009">
        <w:rPr>
          <w:b/>
          <w:color w:val="auto"/>
        </w:rPr>
        <w:t>System</w:t>
      </w:r>
      <w:r w:rsidRPr="00845009">
        <w:rPr>
          <w:color w:val="auto"/>
        </w:rPr>
        <w:t xml:space="preserve"> in this OC8A.5.1.2 shall not include the </w:t>
      </w:r>
      <w:r w:rsidRPr="00845009">
        <w:rPr>
          <w:b/>
          <w:color w:val="auto"/>
        </w:rPr>
        <w:t>Requesting</w:t>
      </w:r>
      <w:r w:rsidRPr="00845009">
        <w:rPr>
          <w:color w:val="auto"/>
        </w:rPr>
        <w:t xml:space="preserve"> </w:t>
      </w:r>
      <w:r w:rsidRPr="00845009">
        <w:rPr>
          <w:b/>
          <w:color w:val="auto"/>
        </w:rPr>
        <w:t>Safety Co-ordinator’s</w:t>
      </w:r>
      <w:r w:rsidRPr="00845009">
        <w:rPr>
          <w:color w:val="auto"/>
        </w:rPr>
        <w:t xml:space="preserve"> </w:t>
      </w:r>
      <w:r w:rsidRPr="00845009">
        <w:rPr>
          <w:b/>
          <w:color w:val="auto"/>
        </w:rPr>
        <w:t>System</w:t>
      </w:r>
      <w:r w:rsidRPr="00845009">
        <w:rPr>
          <w:color w:val="auto"/>
        </w:rPr>
        <w:t xml:space="preserve"> which is dealt with in OC8A.5.1.3.</w:t>
      </w:r>
    </w:p>
    <w:p w14:paraId="308A5069" w14:textId="77777777" w:rsidR="002E0752" w:rsidRPr="00845009" w:rsidRDefault="002E0752" w:rsidP="002E0752">
      <w:pPr>
        <w:pStyle w:val="Level1Text"/>
        <w:rPr>
          <w:color w:val="auto"/>
        </w:rPr>
      </w:pPr>
      <w:r w:rsidRPr="00845009">
        <w:rPr>
          <w:color w:val="auto"/>
        </w:rPr>
        <w:t xml:space="preserve">OC8A.5.1.3 </w:t>
      </w:r>
      <w:r w:rsidRPr="00845009">
        <w:rPr>
          <w:color w:val="auto"/>
        </w:rPr>
        <w:tab/>
        <w:t xml:space="preserve">When the </w:t>
      </w:r>
      <w:r w:rsidRPr="00845009">
        <w:rPr>
          <w:b/>
          <w:color w:val="auto"/>
        </w:rPr>
        <w:t>Implementing Safety Co-ordinator</w:t>
      </w:r>
      <w:r w:rsidRPr="00845009">
        <w:rPr>
          <w:color w:val="auto"/>
        </w:rPr>
        <w:t xml:space="preserve"> is of the reasonable opinion that it is necessary for </w:t>
      </w:r>
      <w:r w:rsidRPr="00845009">
        <w:rPr>
          <w:b/>
          <w:color w:val="auto"/>
        </w:rPr>
        <w:t>Safety Precautions</w:t>
      </w:r>
      <w:r w:rsidRPr="00845009">
        <w:rPr>
          <w:color w:val="auto"/>
        </w:rPr>
        <w:t xml:space="preserve"> on the </w:t>
      </w:r>
      <w:r w:rsidRPr="00845009">
        <w:rPr>
          <w:b/>
          <w:color w:val="auto"/>
        </w:rPr>
        <w:t>System</w:t>
      </w:r>
      <w:r w:rsidRPr="00845009">
        <w:rPr>
          <w:color w:val="auto"/>
        </w:rPr>
        <w:t xml:space="preserve"> of the</w:t>
      </w:r>
      <w:r w:rsidRPr="00845009">
        <w:rPr>
          <w:b/>
          <w:color w:val="auto"/>
        </w:rPr>
        <w:t xml:space="preserve"> Requesting Safety Co-ordinator</w:t>
      </w:r>
      <w:r w:rsidRPr="00845009">
        <w:rPr>
          <w:color w:val="auto"/>
        </w:rPr>
        <w:t xml:space="preserve">, other than on the </w:t>
      </w:r>
      <w:r w:rsidRPr="00845009">
        <w:rPr>
          <w:b/>
          <w:color w:val="auto"/>
        </w:rPr>
        <w:t>HV Apparatus</w:t>
      </w:r>
      <w:r w:rsidRPr="00845009">
        <w:rPr>
          <w:color w:val="auto"/>
        </w:rPr>
        <w:t xml:space="preserve"> specified by the </w:t>
      </w:r>
      <w:r w:rsidRPr="00845009">
        <w:rPr>
          <w:b/>
          <w:color w:val="auto"/>
        </w:rPr>
        <w:t>Requesting Safety Co-ordinator</w:t>
      </w:r>
      <w:r w:rsidRPr="00845009">
        <w:rPr>
          <w:color w:val="auto"/>
        </w:rPr>
        <w:t xml:space="preserve">, which is to be identified in Part 1.1 of the </w:t>
      </w:r>
      <w:r w:rsidRPr="00845009">
        <w:rPr>
          <w:b/>
          <w:color w:val="auto"/>
        </w:rPr>
        <w:t>RISSP</w:t>
      </w:r>
      <w:r w:rsidRPr="00845009">
        <w:rPr>
          <w:color w:val="auto"/>
        </w:rPr>
        <w:t>, he shall contact the</w:t>
      </w:r>
      <w:r w:rsidRPr="00845009">
        <w:rPr>
          <w:b/>
          <w:color w:val="auto"/>
        </w:rPr>
        <w:t xml:space="preserve"> Requesting Safety Co-ordinator</w:t>
      </w:r>
      <w:r w:rsidRPr="00845009">
        <w:rPr>
          <w:color w:val="auto"/>
        </w:rPr>
        <w:t xml:space="preserve"> and the details shall be recorded in part 1.1 of the </w:t>
      </w:r>
      <w:r w:rsidRPr="00845009">
        <w:rPr>
          <w:b/>
          <w:color w:val="auto"/>
        </w:rPr>
        <w:t>RISSP</w:t>
      </w:r>
      <w:r w:rsidRPr="00845009">
        <w:rPr>
          <w:color w:val="auto"/>
        </w:rPr>
        <w:t xml:space="preserve"> forms. In these circumstances it is the responsibility of the </w:t>
      </w:r>
      <w:r w:rsidRPr="00845009">
        <w:rPr>
          <w:b/>
          <w:color w:val="auto"/>
        </w:rPr>
        <w:t>Requesting Safety Co-ordinator</w:t>
      </w:r>
      <w:r w:rsidRPr="00845009">
        <w:rPr>
          <w:color w:val="auto"/>
        </w:rPr>
        <w:t xml:space="preserve"> to establish and maintain such </w:t>
      </w:r>
      <w:r w:rsidRPr="00845009">
        <w:rPr>
          <w:b/>
          <w:color w:val="auto"/>
        </w:rPr>
        <w:t>Safety Precautions</w:t>
      </w:r>
      <w:r w:rsidRPr="00845009">
        <w:rPr>
          <w:color w:val="auto"/>
        </w:rPr>
        <w:t>.</w:t>
      </w:r>
    </w:p>
    <w:p w14:paraId="453B9F51" w14:textId="77777777" w:rsidR="002E0752" w:rsidRPr="00845009" w:rsidRDefault="002E0752" w:rsidP="002E0752">
      <w:pPr>
        <w:pStyle w:val="Level1Text"/>
        <w:rPr>
          <w:color w:val="auto"/>
        </w:rPr>
      </w:pPr>
      <w:r w:rsidRPr="00845009">
        <w:rPr>
          <w:color w:val="auto"/>
        </w:rPr>
        <w:t>OC8A.5.1.4</w:t>
      </w:r>
      <w:r w:rsidRPr="00845009">
        <w:rPr>
          <w:color w:val="auto"/>
        </w:rPr>
        <w:tab/>
      </w:r>
      <w:r w:rsidRPr="00845009">
        <w:rPr>
          <w:color w:val="auto"/>
          <w:u w:val="single"/>
        </w:rPr>
        <w:t>In The Event Of Disagreement</w:t>
      </w:r>
    </w:p>
    <w:p w14:paraId="1B5BB1BB" w14:textId="77777777" w:rsidR="002E0752" w:rsidRPr="00845009" w:rsidRDefault="002E0752" w:rsidP="002E0752">
      <w:pPr>
        <w:pStyle w:val="Level1Text"/>
        <w:rPr>
          <w:color w:val="auto"/>
        </w:rPr>
      </w:pPr>
      <w:r w:rsidRPr="00845009">
        <w:rPr>
          <w:color w:val="auto"/>
        </w:rPr>
        <w:tab/>
        <w:t xml:space="preserve">In any case where the </w:t>
      </w:r>
      <w:r w:rsidRPr="00845009">
        <w:rPr>
          <w:b/>
          <w:color w:val="auto"/>
        </w:rPr>
        <w:t>Requesting Safety Co-ordinator</w:t>
      </w:r>
      <w:r w:rsidRPr="00845009">
        <w:rPr>
          <w:color w:val="auto"/>
        </w:rPr>
        <w:t xml:space="preserve"> and the </w:t>
      </w:r>
      <w:r w:rsidRPr="00845009">
        <w:rPr>
          <w:b/>
          <w:color w:val="auto"/>
        </w:rPr>
        <w:t>Implementing Safety Co-ordinator</w:t>
      </w:r>
      <w:r w:rsidRPr="00845009">
        <w:rPr>
          <w:color w:val="auto"/>
        </w:rPr>
        <w:t xml:space="preserve"> are unable to agree the </w:t>
      </w:r>
      <w:r w:rsidRPr="00845009">
        <w:rPr>
          <w:b/>
          <w:color w:val="auto"/>
        </w:rPr>
        <w:t>Location</w:t>
      </w:r>
      <w:r w:rsidRPr="00845009">
        <w:rPr>
          <w:color w:val="auto"/>
        </w:rPr>
        <w:t xml:space="preserve"> of the </w:t>
      </w:r>
      <w:r w:rsidRPr="00845009">
        <w:rPr>
          <w:b/>
          <w:color w:val="auto"/>
        </w:rPr>
        <w:t>Isolation</w:t>
      </w:r>
      <w:r w:rsidRPr="00845009">
        <w:rPr>
          <w:color w:val="auto"/>
        </w:rPr>
        <w:t xml:space="preserve"> and (if requested) </w:t>
      </w:r>
      <w:r w:rsidRPr="00845009">
        <w:rPr>
          <w:b/>
          <w:color w:val="auto"/>
        </w:rPr>
        <w:t>Earthing</w:t>
      </w:r>
      <w:r w:rsidRPr="00845009">
        <w:rPr>
          <w:color w:val="auto"/>
        </w:rPr>
        <w:t xml:space="preserve">, both shall be at the closest available points on the </w:t>
      </w:r>
      <w:proofErr w:type="spellStart"/>
      <w:r w:rsidRPr="00845009">
        <w:rPr>
          <w:color w:val="auto"/>
        </w:rPr>
        <w:t>infeeds</w:t>
      </w:r>
      <w:proofErr w:type="spellEnd"/>
      <w:r w:rsidRPr="00845009">
        <w:rPr>
          <w:color w:val="auto"/>
        </w:rPr>
        <w:t xml:space="preserve"> to the </w:t>
      </w:r>
      <w:r w:rsidRPr="00845009">
        <w:rPr>
          <w:b/>
          <w:color w:val="auto"/>
        </w:rPr>
        <w:t>HV Apparatus</w:t>
      </w:r>
      <w:r w:rsidRPr="00845009">
        <w:rPr>
          <w:color w:val="auto"/>
        </w:rPr>
        <w:t xml:space="preserve"> on which </w:t>
      </w:r>
      <w:r w:rsidRPr="00845009">
        <w:rPr>
          <w:b/>
          <w:color w:val="auto"/>
        </w:rPr>
        <w:t>Safety From The System</w:t>
      </w:r>
      <w:r w:rsidRPr="00845009">
        <w:rPr>
          <w:color w:val="auto"/>
        </w:rPr>
        <w:t xml:space="preserve"> is to be achieved as indicated on the </w:t>
      </w:r>
      <w:r w:rsidRPr="00845009">
        <w:rPr>
          <w:b/>
          <w:color w:val="auto"/>
        </w:rPr>
        <w:t>Operation Diagram</w:t>
      </w:r>
      <w:r w:rsidRPr="00845009">
        <w:rPr>
          <w:color w:val="auto"/>
        </w:rPr>
        <w:t>.</w:t>
      </w:r>
    </w:p>
    <w:p w14:paraId="27BE1B77" w14:textId="77777777" w:rsidR="002E0752" w:rsidRPr="00845009" w:rsidRDefault="002E0752" w:rsidP="002E0752">
      <w:pPr>
        <w:pStyle w:val="Level1Text"/>
        <w:rPr>
          <w:color w:val="auto"/>
        </w:rPr>
      </w:pPr>
      <w:r w:rsidRPr="00845009">
        <w:rPr>
          <w:color w:val="auto"/>
        </w:rPr>
        <w:t>OC8A.5.2</w:t>
      </w:r>
      <w:r w:rsidRPr="00845009">
        <w:rPr>
          <w:color w:val="auto"/>
        </w:rPr>
        <w:tab/>
      </w:r>
      <w:r w:rsidRPr="00845009">
        <w:rPr>
          <w:color w:val="auto"/>
          <w:u w:val="single"/>
        </w:rPr>
        <w:t>Implementation Of Isolation</w:t>
      </w:r>
      <w:r w:rsidRPr="00845009">
        <w:rPr>
          <w:color w:val="auto"/>
        </w:rPr>
        <w:fldChar w:fldCharType="begin"/>
      </w:r>
      <w:r w:rsidRPr="00845009">
        <w:rPr>
          <w:color w:val="auto"/>
        </w:rPr>
        <w:instrText xml:space="preserve"> TC "</w:instrText>
      </w:r>
      <w:bookmarkStart w:id="81" w:name="_Toc72047868"/>
      <w:bookmarkStart w:id="82" w:name="_Toc211826583"/>
      <w:bookmarkStart w:id="83" w:name="_Toc503446410"/>
      <w:bookmarkStart w:id="84" w:name="_Toc333226182"/>
      <w:r w:rsidRPr="00845009">
        <w:rPr>
          <w:color w:val="auto"/>
        </w:rPr>
        <w:instrText>OC8A.5.</w:instrText>
      </w:r>
      <w:r w:rsidR="00A06326" w:rsidRPr="00845009">
        <w:rPr>
          <w:color w:val="auto"/>
        </w:rPr>
        <w:instrText>2</w:instrText>
      </w:r>
      <w:r w:rsidRPr="00845009">
        <w:rPr>
          <w:color w:val="auto"/>
        </w:rPr>
        <w:instrText xml:space="preserve">   Implementation </w:instrText>
      </w:r>
      <w:r w:rsidR="00A06326" w:rsidRPr="00845009">
        <w:rPr>
          <w:color w:val="auto"/>
        </w:rPr>
        <w:instrText>O</w:instrText>
      </w:r>
      <w:r w:rsidRPr="00845009">
        <w:rPr>
          <w:color w:val="auto"/>
        </w:rPr>
        <w:instrText>f Isolation</w:instrText>
      </w:r>
      <w:bookmarkEnd w:id="81"/>
      <w:bookmarkEnd w:id="82"/>
      <w:bookmarkEnd w:id="83"/>
      <w:bookmarkEnd w:id="84"/>
      <w:r w:rsidRPr="00845009">
        <w:rPr>
          <w:color w:val="auto"/>
        </w:rPr>
        <w:instrText xml:space="preserve">"\L 2 </w:instrText>
      </w:r>
      <w:r w:rsidRPr="00845009">
        <w:rPr>
          <w:color w:val="auto"/>
        </w:rPr>
        <w:fldChar w:fldCharType="end"/>
      </w:r>
    </w:p>
    <w:p w14:paraId="4330777A" w14:textId="77777777" w:rsidR="002E0752" w:rsidRPr="00845009" w:rsidRDefault="002E0752" w:rsidP="002E0752">
      <w:pPr>
        <w:pStyle w:val="Level1Text"/>
        <w:rPr>
          <w:color w:val="auto"/>
        </w:rPr>
      </w:pPr>
      <w:r w:rsidRPr="00845009">
        <w:rPr>
          <w:color w:val="auto"/>
        </w:rPr>
        <w:t>OC8A.5.2.1</w:t>
      </w:r>
      <w:r w:rsidRPr="00845009">
        <w:rPr>
          <w:color w:val="auto"/>
        </w:rPr>
        <w:tab/>
        <w:t xml:space="preserve">Following the agreement of the </w:t>
      </w:r>
      <w:r w:rsidRPr="00845009">
        <w:rPr>
          <w:b/>
          <w:color w:val="auto"/>
        </w:rPr>
        <w:t>Safety Precautions</w:t>
      </w:r>
      <w:r w:rsidRPr="00845009">
        <w:rPr>
          <w:color w:val="auto"/>
        </w:rPr>
        <w:t xml:space="preserve"> in accordance with OC8A.5.1 the </w:t>
      </w:r>
      <w:r w:rsidRPr="00845009">
        <w:rPr>
          <w:b/>
          <w:color w:val="auto"/>
        </w:rPr>
        <w:t>Implementing Safety Co-ordinator</w:t>
      </w:r>
      <w:r w:rsidRPr="00845009">
        <w:rPr>
          <w:color w:val="auto"/>
        </w:rPr>
        <w:t xml:space="preserve"> shall then establish the agreed </w:t>
      </w:r>
      <w:r w:rsidRPr="00845009">
        <w:rPr>
          <w:b/>
          <w:color w:val="auto"/>
        </w:rPr>
        <w:t>Isolation</w:t>
      </w:r>
      <w:r w:rsidRPr="00845009">
        <w:rPr>
          <w:color w:val="auto"/>
        </w:rPr>
        <w:t>.</w:t>
      </w:r>
    </w:p>
    <w:p w14:paraId="35645598" w14:textId="77777777" w:rsidR="002E0752" w:rsidRPr="00845009" w:rsidRDefault="002E0752" w:rsidP="002E0752">
      <w:pPr>
        <w:pStyle w:val="Level1Text"/>
        <w:rPr>
          <w:color w:val="auto"/>
        </w:rPr>
      </w:pPr>
    </w:p>
    <w:p w14:paraId="65346CA0" w14:textId="77777777" w:rsidR="002E0752" w:rsidRPr="00845009" w:rsidRDefault="002E0752" w:rsidP="002E0752">
      <w:pPr>
        <w:pStyle w:val="Level1Text"/>
        <w:rPr>
          <w:color w:val="auto"/>
        </w:rPr>
      </w:pPr>
      <w:r w:rsidRPr="00845009">
        <w:rPr>
          <w:color w:val="auto"/>
        </w:rPr>
        <w:t>OC8A.5.2.2</w:t>
      </w:r>
      <w:r w:rsidRPr="00845009">
        <w:rPr>
          <w:color w:val="auto"/>
        </w:rPr>
        <w:tab/>
        <w:t xml:space="preserve">The </w:t>
      </w:r>
      <w:r w:rsidRPr="00845009">
        <w:rPr>
          <w:b/>
          <w:color w:val="auto"/>
        </w:rPr>
        <w:t>Implementing Safety Co-ordinator</w:t>
      </w:r>
      <w:r w:rsidRPr="00845009">
        <w:rPr>
          <w:color w:val="auto"/>
        </w:rPr>
        <w:t xml:space="preserve"> shall confirm to the </w:t>
      </w:r>
      <w:r w:rsidRPr="00845009">
        <w:rPr>
          <w:b/>
          <w:color w:val="auto"/>
        </w:rPr>
        <w:t>Requesting Safety Co-ordinator</w:t>
      </w:r>
      <w:r w:rsidRPr="00845009">
        <w:rPr>
          <w:color w:val="auto"/>
        </w:rPr>
        <w:t xml:space="preserve"> that the agreed </w:t>
      </w:r>
      <w:r w:rsidRPr="00845009">
        <w:rPr>
          <w:b/>
          <w:color w:val="auto"/>
        </w:rPr>
        <w:t>Isolation</w:t>
      </w:r>
      <w:r w:rsidRPr="00845009">
        <w:rPr>
          <w:color w:val="auto"/>
        </w:rPr>
        <w:t xml:space="preserve"> has been established, and identify the </w:t>
      </w:r>
      <w:r w:rsidRPr="00845009">
        <w:rPr>
          <w:b/>
          <w:color w:val="auto"/>
        </w:rPr>
        <w:t>Requesting Safety Co-ordinator</w:t>
      </w:r>
      <w:smartTag w:uri="urn:schemas-microsoft-com:office:smarttags" w:element="PersonName">
        <w:r w:rsidRPr="00845009">
          <w:rPr>
            <w:b/>
            <w:color w:val="auto"/>
          </w:rPr>
          <w:t>'</w:t>
        </w:r>
      </w:smartTag>
      <w:r w:rsidRPr="00845009">
        <w:rPr>
          <w:b/>
          <w:color w:val="auto"/>
        </w:rPr>
        <w:t>s</w:t>
      </w:r>
      <w:r w:rsidRPr="00845009">
        <w:rPr>
          <w:color w:val="auto"/>
        </w:rPr>
        <w:t xml:space="preserve"> </w:t>
      </w:r>
      <w:r w:rsidRPr="00845009">
        <w:rPr>
          <w:b/>
          <w:color w:val="auto"/>
        </w:rPr>
        <w:t>HV Apparatus</w:t>
      </w:r>
      <w:r w:rsidRPr="00845009">
        <w:rPr>
          <w:color w:val="auto"/>
        </w:rPr>
        <w:t xml:space="preserve"> up to the </w:t>
      </w:r>
      <w:r w:rsidRPr="00845009">
        <w:rPr>
          <w:b/>
          <w:color w:val="auto"/>
        </w:rPr>
        <w:t>Connection Point</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w:t>
      </w:r>
      <w:r w:rsidRPr="00845009">
        <w:rPr>
          <w:color w:val="auto"/>
        </w:rPr>
        <w:t xml:space="preserve"> for which the </w:t>
      </w:r>
      <w:r w:rsidRPr="00845009">
        <w:rPr>
          <w:b/>
          <w:color w:val="auto"/>
        </w:rPr>
        <w:t>Isolation</w:t>
      </w:r>
      <w:r w:rsidRPr="00845009">
        <w:rPr>
          <w:color w:val="auto"/>
        </w:rPr>
        <w:t xml:space="preserve"> has been provided. The confirmation shall specify:</w:t>
      </w:r>
    </w:p>
    <w:p w14:paraId="2738301C" w14:textId="77777777" w:rsidR="002E0752" w:rsidRPr="00FA23FA" w:rsidRDefault="002E0752" w:rsidP="002E0752">
      <w:pPr>
        <w:pStyle w:val="Level2Text"/>
      </w:pPr>
      <w:r w:rsidRPr="00FA23FA">
        <w:t>(a)</w:t>
      </w:r>
      <w:r w:rsidRPr="00FA23FA">
        <w:tab/>
        <w:t xml:space="preserve">for each </w:t>
      </w:r>
      <w:r w:rsidRPr="00FA23FA">
        <w:rPr>
          <w:b/>
        </w:rPr>
        <w:t>Location</w:t>
      </w:r>
      <w:r w:rsidRPr="00FA23FA">
        <w:t xml:space="preserve">, the identity (by means of </w:t>
      </w:r>
      <w:r w:rsidRPr="00FA23FA">
        <w:rPr>
          <w:b/>
        </w:rPr>
        <w:t>HV Apparatus</w:t>
      </w:r>
      <w:r w:rsidRPr="00FA23FA">
        <w:t xml:space="preserve"> name, nomenclature and numbering or position, as applicable) of each point of </w:t>
      </w:r>
      <w:r w:rsidRPr="00FA23FA">
        <w:rPr>
          <w:b/>
        </w:rPr>
        <w:t>Isolation</w:t>
      </w:r>
      <w:r w:rsidRPr="00FA23FA">
        <w:t>;</w:t>
      </w:r>
    </w:p>
    <w:p w14:paraId="319A70EC" w14:textId="77777777" w:rsidR="002E0752" w:rsidRPr="00FA23FA" w:rsidRDefault="002E0752" w:rsidP="002E0752">
      <w:pPr>
        <w:pStyle w:val="Level2Text"/>
      </w:pPr>
      <w:r w:rsidRPr="00FA23FA">
        <w:t>(b)</w:t>
      </w:r>
      <w:r w:rsidRPr="00FA23FA">
        <w:tab/>
        <w:t xml:space="preserve">whether </w:t>
      </w:r>
      <w:r w:rsidRPr="00FA23FA">
        <w:rPr>
          <w:b/>
        </w:rPr>
        <w:t>Isolation</w:t>
      </w:r>
      <w:r w:rsidRPr="00FA23FA">
        <w:t xml:space="preserve"> has been achieved by an </w:t>
      </w:r>
      <w:r w:rsidRPr="00FA23FA">
        <w:rPr>
          <w:b/>
        </w:rPr>
        <w:t>Isolating Device</w:t>
      </w:r>
      <w:r w:rsidRPr="00FA23FA">
        <w:t xml:space="preserve"> in the isolating position, by an adequate physical separation or as a result of </w:t>
      </w:r>
      <w:r w:rsidRPr="009F4A35">
        <w:rPr>
          <w:rPrChange w:id="85" w:author="Baller(ESO), Matt" w:date="2020-10-15T15:42:00Z">
            <w:rPr>
              <w:b/>
            </w:rPr>
          </w:rPrChange>
        </w:rPr>
        <w:t>a</w:t>
      </w:r>
      <w:r w:rsidRPr="00FA23FA">
        <w:rPr>
          <w:b/>
        </w:rPr>
        <w:t xml:space="preserve"> No System Connection</w:t>
      </w:r>
      <w:r w:rsidRPr="00FA23FA">
        <w:t xml:space="preserve">; </w:t>
      </w:r>
    </w:p>
    <w:p w14:paraId="0CEAE3E8" w14:textId="77777777" w:rsidR="002E0752" w:rsidRPr="00FA23FA" w:rsidRDefault="002E0752" w:rsidP="002E0752">
      <w:pPr>
        <w:pStyle w:val="Level2Text"/>
      </w:pPr>
      <w:r w:rsidRPr="00FA23FA">
        <w:t>(c)</w:t>
      </w:r>
      <w:r w:rsidRPr="00FA23FA">
        <w:tab/>
        <w:t xml:space="preserve">where an </w:t>
      </w:r>
      <w:r w:rsidRPr="00FA23FA">
        <w:rPr>
          <w:b/>
        </w:rPr>
        <w:t>Isolating Device</w:t>
      </w:r>
      <w:r w:rsidRPr="00FA23FA">
        <w:t xml:space="preserve"> has been used whether the isolating position is either:</w:t>
      </w:r>
    </w:p>
    <w:p w14:paraId="2A35EA6A" w14:textId="77777777" w:rsidR="002E0752" w:rsidRPr="00FA23FA" w:rsidRDefault="002E0752" w:rsidP="002E0752">
      <w:pPr>
        <w:pStyle w:val="Level3Text"/>
      </w:pPr>
      <w:r w:rsidRPr="00FA23FA">
        <w:t>(</w:t>
      </w:r>
      <w:proofErr w:type="spellStart"/>
      <w:r w:rsidRPr="00FA23FA">
        <w:t>i</w:t>
      </w:r>
      <w:proofErr w:type="spellEnd"/>
      <w:r w:rsidRPr="00FA23FA">
        <w:t>)</w:t>
      </w:r>
      <w:r w:rsidRPr="00FA23FA">
        <w:tab/>
        <w:t xml:space="preserve">maintained by immobilising and </w:t>
      </w:r>
      <w:r w:rsidRPr="00FA23FA">
        <w:rPr>
          <w:b/>
        </w:rPr>
        <w:t>Locking</w:t>
      </w:r>
      <w:r w:rsidRPr="00FA23FA">
        <w:t xml:space="preserve"> the </w:t>
      </w:r>
      <w:r w:rsidRPr="00FA23FA">
        <w:rPr>
          <w:b/>
        </w:rPr>
        <w:t>Isolating Device</w:t>
      </w:r>
      <w:r w:rsidRPr="00FA23FA">
        <w:t xml:space="preserve"> in the isolating position and affixing a </w:t>
      </w:r>
      <w:r w:rsidRPr="00FA23FA">
        <w:rPr>
          <w:b/>
        </w:rPr>
        <w:t>Caution Notice</w:t>
      </w:r>
      <w:r w:rsidRPr="00FA23FA">
        <w:t xml:space="preserve"> to it. Where the </w:t>
      </w:r>
      <w:r w:rsidRPr="00FA23FA">
        <w:rPr>
          <w:b/>
        </w:rPr>
        <w:t>Isolating Device</w:t>
      </w:r>
      <w:r w:rsidRPr="00FA23FA">
        <w:t xml:space="preserve"> has been </w:t>
      </w:r>
      <w:r w:rsidRPr="00FA23FA">
        <w:rPr>
          <w:b/>
        </w:rPr>
        <w:t>Locked</w:t>
      </w:r>
      <w:r w:rsidRPr="00FA23FA">
        <w:t xml:space="preserve"> with a </w:t>
      </w:r>
      <w:r w:rsidRPr="00FA23FA">
        <w:rPr>
          <w:b/>
        </w:rPr>
        <w:t>Safety Key</w:t>
      </w:r>
      <w:r w:rsidRPr="00FA23FA">
        <w:t xml:space="preserve">, the confirmation shall specify that the </w:t>
      </w:r>
      <w:r w:rsidRPr="00FA23FA">
        <w:rPr>
          <w:b/>
        </w:rPr>
        <w:t>Safety Key</w:t>
      </w:r>
      <w:r w:rsidRPr="00FA23FA">
        <w:t xml:space="preserve"> has been secured in a </w:t>
      </w:r>
      <w:r w:rsidRPr="00FA23FA">
        <w:rPr>
          <w:b/>
        </w:rPr>
        <w:t>Key Safe</w:t>
      </w:r>
      <w:r w:rsidRPr="00FA23FA">
        <w:t xml:space="preserve"> and the </w:t>
      </w:r>
      <w:r w:rsidRPr="00FA23FA">
        <w:rPr>
          <w:b/>
        </w:rPr>
        <w:t>Key Safe Key</w:t>
      </w:r>
      <w:r w:rsidRPr="00FA23FA">
        <w:t xml:space="preserve"> has been given to the authorised site representative of the </w:t>
      </w:r>
      <w:r w:rsidRPr="00FA23FA">
        <w:rPr>
          <w:b/>
        </w:rPr>
        <w:t>Requesting Safety Co-ordinator</w:t>
      </w:r>
      <w:r w:rsidRPr="00FA23FA">
        <w:t xml:space="preserve"> where reasonably practicable and is to be retained in safe custody.  Where not reasonably practicable (including where </w:t>
      </w:r>
      <w:r w:rsidRPr="00FA23FA">
        <w:rPr>
          <w:b/>
        </w:rPr>
        <w:t>Earthing</w:t>
      </w:r>
      <w:r w:rsidRPr="00FA23FA">
        <w:t xml:space="preserve"> has been requested in OC8A.5.1), the confirmation shall specify that the </w:t>
      </w:r>
      <w:r w:rsidRPr="00FA23FA">
        <w:rPr>
          <w:b/>
        </w:rPr>
        <w:t>Key Safe Key</w:t>
      </w:r>
      <w:r w:rsidRPr="00FA23FA">
        <w:t xml:space="preserve"> will be retained by the authorised site representative of the </w:t>
      </w:r>
      <w:r w:rsidRPr="00FA23FA">
        <w:rPr>
          <w:b/>
        </w:rPr>
        <w:t>Implementing Safety Co-ordinator</w:t>
      </w:r>
      <w:r w:rsidRPr="00FA23FA">
        <w:t xml:space="preserve"> in safe custody; or</w:t>
      </w:r>
    </w:p>
    <w:p w14:paraId="716EA1A6" w14:textId="77777777" w:rsidR="002E0752" w:rsidRPr="00FA23FA" w:rsidRDefault="002E0752" w:rsidP="002E0752">
      <w:pPr>
        <w:pStyle w:val="Level3Text"/>
      </w:pPr>
      <w:r w:rsidRPr="00FA23FA">
        <w:t>(ii)</w:t>
      </w:r>
      <w:r w:rsidRPr="00FA23FA">
        <w:tab/>
        <w:t xml:space="preserve">maintained and/or secured by such other method which must be in accordance with the </w:t>
      </w:r>
      <w:r w:rsidRPr="00FA23FA">
        <w:rPr>
          <w:b/>
        </w:rPr>
        <w:t>Local Safety Instructions</w:t>
      </w:r>
      <w:r w:rsidRPr="00FA23FA">
        <w:t xml:space="preserve"> of the</w:t>
      </w:r>
      <w:r w:rsidRPr="00FA23FA">
        <w:rPr>
          <w:b/>
        </w:rPr>
        <w:t xml:space="preserve"> Relevant E&amp;W Transmission Licensee</w:t>
      </w:r>
      <w:r w:rsidRPr="00FA23FA">
        <w:t xml:space="preserve"> or that </w:t>
      </w:r>
      <w:r w:rsidRPr="00FA23FA">
        <w:rPr>
          <w:b/>
        </w:rPr>
        <w:t>E&amp;W User</w:t>
      </w:r>
      <w:r w:rsidRPr="00FA23FA">
        <w:t>, as the case may be; and</w:t>
      </w:r>
    </w:p>
    <w:p w14:paraId="3C3C3F89" w14:textId="77777777" w:rsidR="002E0752" w:rsidRPr="00FA23FA" w:rsidRDefault="002E0752" w:rsidP="002E0752">
      <w:pPr>
        <w:pStyle w:val="Level2Text"/>
      </w:pPr>
      <w:r w:rsidRPr="00FA23FA">
        <w:t>(d)</w:t>
      </w:r>
      <w:r w:rsidRPr="00FA23FA">
        <w:tab/>
        <w:t xml:space="preserve">where an adequate physical separation has been used that it will be in accordance with, and maintained by, the method set out in the </w:t>
      </w:r>
      <w:r w:rsidRPr="00FA23FA">
        <w:rPr>
          <w:b/>
        </w:rPr>
        <w:t>Local Safety Instructions</w:t>
      </w:r>
      <w:r w:rsidRPr="00FA23FA">
        <w:t xml:space="preserve"> of </w:t>
      </w:r>
      <w:r w:rsidRPr="00845009">
        <w:t>the</w:t>
      </w:r>
      <w:r w:rsidRPr="00845009">
        <w:rPr>
          <w:b/>
        </w:rPr>
        <w:t xml:space="preserve"> Relevant E&amp;W Transmission Licensee</w:t>
      </w:r>
      <w:r w:rsidRPr="00FA23FA">
        <w:t xml:space="preserve"> or that </w:t>
      </w:r>
      <w:r w:rsidRPr="00FA23FA">
        <w:rPr>
          <w:b/>
        </w:rPr>
        <w:t>E&amp;W User</w:t>
      </w:r>
      <w:r w:rsidRPr="00FA23FA">
        <w:t xml:space="preserve">, as the case may be, and, if it is a part of that method, that a </w:t>
      </w:r>
      <w:r w:rsidRPr="00FA23FA">
        <w:rPr>
          <w:b/>
        </w:rPr>
        <w:t>Caution Notice</w:t>
      </w:r>
      <w:r w:rsidRPr="00FA23FA">
        <w:t xml:space="preserve"> has been placed at the point of separation;</w:t>
      </w:r>
    </w:p>
    <w:p w14:paraId="6E5E49B4" w14:textId="77777777" w:rsidR="002E0752" w:rsidRPr="00FA23FA" w:rsidRDefault="002E0752" w:rsidP="002E0752">
      <w:pPr>
        <w:pStyle w:val="Level2Text"/>
      </w:pPr>
      <w:r w:rsidRPr="00FA23FA">
        <w:t>(e)</w:t>
      </w:r>
      <w:r w:rsidRPr="00FA23FA">
        <w:tab/>
        <w:t xml:space="preserve">where a </w:t>
      </w:r>
      <w:r w:rsidRPr="00FA23FA">
        <w:rPr>
          <w:b/>
        </w:rPr>
        <w:t xml:space="preserve">No System Connection </w:t>
      </w:r>
      <w:r w:rsidRPr="00FA23FA">
        <w:t>has been used</w:t>
      </w:r>
      <w:ins w:id="86" w:author="Baller(ESO), Matt" w:date="2020-10-15T15:42:00Z">
        <w:r w:rsidR="00167874">
          <w:t>,</w:t>
        </w:r>
      </w:ins>
      <w:r w:rsidRPr="00FA23FA">
        <w:t xml:space="preserve"> the physical position of the </w:t>
      </w:r>
      <w:r w:rsidRPr="00FA23FA">
        <w:rPr>
          <w:b/>
        </w:rPr>
        <w:t xml:space="preserve">No System Connection </w:t>
      </w:r>
      <w:r w:rsidRPr="00FA23FA">
        <w:t xml:space="preserve">shall be defined and shall not be varied for the duration of </w:t>
      </w:r>
      <w:r w:rsidRPr="00FA23FA">
        <w:rPr>
          <w:b/>
        </w:rPr>
        <w:t>Safety Precaution</w:t>
      </w:r>
      <w:r w:rsidRPr="00FA23FA">
        <w:t xml:space="preserve"> and the </w:t>
      </w:r>
      <w:r w:rsidRPr="00FA23FA">
        <w:rPr>
          <w:b/>
        </w:rPr>
        <w:t xml:space="preserve">Implementing Safety Co-ordinator’s </w:t>
      </w:r>
      <w:r w:rsidRPr="00FA23FA">
        <w:t xml:space="preserve">relevant </w:t>
      </w:r>
      <w:r w:rsidRPr="00FA23FA">
        <w:rPr>
          <w:b/>
        </w:rPr>
        <w:t xml:space="preserve">HV Apparatus </w:t>
      </w:r>
      <w:r w:rsidRPr="00FA23FA">
        <w:t xml:space="preserve">will not, for the duration of the </w:t>
      </w:r>
      <w:r w:rsidRPr="00FA23FA">
        <w:rPr>
          <w:b/>
        </w:rPr>
        <w:t xml:space="preserve">Safety Precaution </w:t>
      </w:r>
      <w:r w:rsidRPr="00FA23FA">
        <w:t xml:space="preserve">be connected to a source of electrical energy or to any other part of the </w:t>
      </w:r>
      <w:r w:rsidRPr="00FA23FA">
        <w:rPr>
          <w:b/>
        </w:rPr>
        <w:t>Implementing Safety Co-ordinator’s System</w:t>
      </w:r>
      <w:r w:rsidRPr="00FA23FA">
        <w:t>.</w:t>
      </w:r>
    </w:p>
    <w:p w14:paraId="323E5D8D" w14:textId="77777777" w:rsidR="002E0752" w:rsidRPr="00845009" w:rsidRDefault="002E0752" w:rsidP="002E0752">
      <w:pPr>
        <w:pStyle w:val="Level1Text"/>
        <w:rPr>
          <w:color w:val="auto"/>
        </w:rPr>
      </w:pPr>
      <w:r w:rsidRPr="00845009">
        <w:rPr>
          <w:color w:val="auto"/>
        </w:rPr>
        <w:tab/>
        <w:t xml:space="preserve">The confirmation of </w:t>
      </w:r>
      <w:r w:rsidRPr="00845009">
        <w:rPr>
          <w:b/>
          <w:color w:val="auto"/>
        </w:rPr>
        <w:t>Isolation</w:t>
      </w:r>
      <w:r w:rsidRPr="00845009">
        <w:rPr>
          <w:color w:val="auto"/>
        </w:rPr>
        <w:t xml:space="preserve"> shall be recorded in the respective </w:t>
      </w:r>
      <w:r w:rsidRPr="00845009">
        <w:rPr>
          <w:b/>
          <w:color w:val="auto"/>
        </w:rPr>
        <w:t>Safety Logs</w:t>
      </w:r>
      <w:r w:rsidRPr="00845009">
        <w:rPr>
          <w:color w:val="auto"/>
        </w:rPr>
        <w:t>.</w:t>
      </w:r>
    </w:p>
    <w:p w14:paraId="1D97B813" w14:textId="77777777" w:rsidR="002E0752" w:rsidRPr="00845009" w:rsidRDefault="002E0752" w:rsidP="002E0752">
      <w:pPr>
        <w:pStyle w:val="Level1Text"/>
        <w:rPr>
          <w:color w:val="auto"/>
        </w:rPr>
      </w:pPr>
      <w:r w:rsidRPr="00845009">
        <w:rPr>
          <w:color w:val="auto"/>
        </w:rPr>
        <w:t>OC8A.5.2.3</w:t>
      </w:r>
      <w:r w:rsidRPr="00845009">
        <w:rPr>
          <w:color w:val="auto"/>
        </w:rPr>
        <w:tab/>
        <w:t xml:space="preserve">Following the confirmation of </w:t>
      </w:r>
      <w:r w:rsidRPr="00845009">
        <w:rPr>
          <w:b/>
          <w:color w:val="auto"/>
        </w:rPr>
        <w:t>Isolation</w:t>
      </w:r>
      <w:r w:rsidRPr="00845009">
        <w:rPr>
          <w:color w:val="auto"/>
        </w:rPr>
        <w:t xml:space="preserve"> being established by the </w:t>
      </w:r>
      <w:r w:rsidRPr="00845009">
        <w:rPr>
          <w:b/>
          <w:color w:val="auto"/>
        </w:rPr>
        <w:t>Implementing Safety Co-ordinator</w:t>
      </w:r>
      <w:r w:rsidRPr="00845009">
        <w:rPr>
          <w:color w:val="auto"/>
        </w:rPr>
        <w:t xml:space="preserve"> and the necessary establishment of relevant </w:t>
      </w:r>
      <w:r w:rsidRPr="00845009">
        <w:rPr>
          <w:b/>
          <w:color w:val="auto"/>
        </w:rPr>
        <w:t>Isolation</w:t>
      </w:r>
      <w:r w:rsidRPr="00845009">
        <w:rPr>
          <w:color w:val="auto"/>
        </w:rPr>
        <w:t xml:space="preserve"> on the </w:t>
      </w:r>
      <w:r w:rsidRPr="00845009">
        <w:rPr>
          <w:b/>
          <w:color w:val="auto"/>
        </w:rPr>
        <w:t>Requesting Safety Co-ordinators System</w:t>
      </w:r>
      <w:r w:rsidRPr="00845009">
        <w:rPr>
          <w:color w:val="auto"/>
        </w:rPr>
        <w:t xml:space="preserve">, the </w:t>
      </w:r>
      <w:r w:rsidRPr="00845009">
        <w:rPr>
          <w:b/>
          <w:color w:val="auto"/>
        </w:rPr>
        <w:t>Requesting Safety Co-ordinator</w:t>
      </w:r>
      <w:r w:rsidRPr="00845009">
        <w:rPr>
          <w:color w:val="auto"/>
        </w:rPr>
        <w:t xml:space="preserve"> will then request the implementation of </w:t>
      </w:r>
      <w:r w:rsidRPr="00845009">
        <w:rPr>
          <w:b/>
          <w:color w:val="auto"/>
        </w:rPr>
        <w:t>Earthing</w:t>
      </w:r>
      <w:r w:rsidRPr="00845009">
        <w:rPr>
          <w:color w:val="auto"/>
        </w:rPr>
        <w:t xml:space="preserve"> by the </w:t>
      </w:r>
      <w:r w:rsidRPr="00845009">
        <w:rPr>
          <w:b/>
          <w:color w:val="auto"/>
        </w:rPr>
        <w:t>Implementing Safety Co-ordinator</w:t>
      </w:r>
      <w:r w:rsidRPr="00845009">
        <w:rPr>
          <w:color w:val="auto"/>
        </w:rPr>
        <w:t xml:space="preserve">, if agreed in section OC8A.5.1.  If the implementation of </w:t>
      </w:r>
      <w:r w:rsidRPr="00845009">
        <w:rPr>
          <w:b/>
          <w:color w:val="auto"/>
        </w:rPr>
        <w:t>Earthing</w:t>
      </w:r>
      <w:r w:rsidRPr="00845009">
        <w:rPr>
          <w:color w:val="auto"/>
        </w:rPr>
        <w:t xml:space="preserve"> has been agreed, then the authorised site representative of the </w:t>
      </w:r>
      <w:r w:rsidRPr="00845009">
        <w:rPr>
          <w:b/>
          <w:color w:val="auto"/>
        </w:rPr>
        <w:t>Implementing Safety Co-ordinator</w:t>
      </w:r>
      <w:r w:rsidRPr="00845009">
        <w:rPr>
          <w:color w:val="auto"/>
        </w:rPr>
        <w:t xml:space="preserve"> shall retain any </w:t>
      </w:r>
      <w:r w:rsidRPr="00845009">
        <w:rPr>
          <w:b/>
          <w:color w:val="auto"/>
        </w:rPr>
        <w:t>Key Safe Key</w:t>
      </w:r>
      <w:r w:rsidRPr="00845009">
        <w:rPr>
          <w:color w:val="auto"/>
        </w:rPr>
        <w:t xml:space="preserve"> in safe custody until any </w:t>
      </w:r>
      <w:r w:rsidRPr="00845009">
        <w:rPr>
          <w:b/>
          <w:color w:val="auto"/>
        </w:rPr>
        <w:t>Safety Key</w:t>
      </w:r>
      <w:r w:rsidRPr="00845009">
        <w:rPr>
          <w:color w:val="auto"/>
        </w:rPr>
        <w:t xml:space="preserve"> used for </w:t>
      </w:r>
      <w:r w:rsidRPr="00845009">
        <w:rPr>
          <w:b/>
          <w:color w:val="auto"/>
        </w:rPr>
        <w:t>Earthing</w:t>
      </w:r>
      <w:r w:rsidRPr="00845009">
        <w:rPr>
          <w:color w:val="auto"/>
        </w:rPr>
        <w:t xml:space="preserve"> has been secured in the </w:t>
      </w:r>
      <w:r w:rsidRPr="00845009">
        <w:rPr>
          <w:b/>
          <w:color w:val="auto"/>
        </w:rPr>
        <w:t>Key Safe</w:t>
      </w:r>
      <w:r w:rsidRPr="00845009">
        <w:rPr>
          <w:color w:val="auto"/>
        </w:rPr>
        <w:t>.</w:t>
      </w:r>
    </w:p>
    <w:p w14:paraId="607D802D" w14:textId="77777777" w:rsidR="002E0752" w:rsidRPr="00845009" w:rsidRDefault="002E0752" w:rsidP="002E0752">
      <w:pPr>
        <w:pStyle w:val="Level1Text"/>
        <w:rPr>
          <w:color w:val="auto"/>
        </w:rPr>
      </w:pPr>
      <w:r w:rsidRPr="00845009">
        <w:rPr>
          <w:color w:val="auto"/>
        </w:rPr>
        <w:t>OC8A.5.3</w:t>
      </w:r>
      <w:r w:rsidRPr="00845009">
        <w:rPr>
          <w:color w:val="auto"/>
        </w:rPr>
        <w:tab/>
      </w:r>
      <w:r w:rsidRPr="00845009">
        <w:rPr>
          <w:color w:val="auto"/>
          <w:u w:val="single"/>
        </w:rPr>
        <w:t>Implementation Of Earthing</w:t>
      </w:r>
      <w:r w:rsidRPr="00845009">
        <w:rPr>
          <w:color w:val="auto"/>
        </w:rPr>
        <w:fldChar w:fldCharType="begin"/>
      </w:r>
      <w:r w:rsidRPr="00845009">
        <w:rPr>
          <w:color w:val="auto"/>
        </w:rPr>
        <w:instrText xml:space="preserve"> TC "</w:instrText>
      </w:r>
      <w:bookmarkStart w:id="87" w:name="_Toc72047869"/>
      <w:bookmarkStart w:id="88" w:name="_Toc211826584"/>
      <w:bookmarkStart w:id="89" w:name="_Toc503446411"/>
      <w:bookmarkStart w:id="90" w:name="_Toc333226183"/>
      <w:r w:rsidRPr="00845009">
        <w:rPr>
          <w:color w:val="auto"/>
        </w:rPr>
        <w:instrText>OC8A.5.</w:instrText>
      </w:r>
      <w:r w:rsidR="00A06326" w:rsidRPr="00845009">
        <w:rPr>
          <w:color w:val="auto"/>
        </w:rPr>
        <w:instrText>3</w:instrText>
      </w:r>
      <w:r w:rsidRPr="00845009">
        <w:rPr>
          <w:color w:val="auto"/>
        </w:rPr>
        <w:instrText xml:space="preserve">   Implementation </w:instrText>
      </w:r>
      <w:r w:rsidR="00A06326" w:rsidRPr="00845009">
        <w:rPr>
          <w:color w:val="auto"/>
        </w:rPr>
        <w:instrText>O</w:instrText>
      </w:r>
      <w:r w:rsidRPr="00845009">
        <w:rPr>
          <w:color w:val="auto"/>
        </w:rPr>
        <w:instrText>f Earthing</w:instrText>
      </w:r>
      <w:bookmarkEnd w:id="87"/>
      <w:bookmarkEnd w:id="88"/>
      <w:bookmarkEnd w:id="89"/>
      <w:bookmarkEnd w:id="90"/>
      <w:r w:rsidRPr="00845009">
        <w:rPr>
          <w:color w:val="auto"/>
        </w:rPr>
        <w:instrText xml:space="preserve">"\L 2 </w:instrText>
      </w:r>
      <w:r w:rsidRPr="00845009">
        <w:rPr>
          <w:color w:val="auto"/>
        </w:rPr>
        <w:fldChar w:fldCharType="end"/>
      </w:r>
    </w:p>
    <w:p w14:paraId="49AB1EEE" w14:textId="77777777" w:rsidR="002E0752" w:rsidRPr="00845009" w:rsidRDefault="002E0752" w:rsidP="002E0752">
      <w:pPr>
        <w:pStyle w:val="Level1Text"/>
        <w:rPr>
          <w:color w:val="auto"/>
        </w:rPr>
      </w:pPr>
      <w:r w:rsidRPr="00845009">
        <w:rPr>
          <w:color w:val="auto"/>
        </w:rPr>
        <w:t>OC8A.5.3.1</w:t>
      </w:r>
      <w:r w:rsidRPr="00845009">
        <w:rPr>
          <w:color w:val="auto"/>
        </w:rPr>
        <w:tab/>
        <w:t xml:space="preserve">The </w:t>
      </w:r>
      <w:r w:rsidRPr="00845009">
        <w:rPr>
          <w:b/>
          <w:color w:val="auto"/>
        </w:rPr>
        <w:t>Implementing Safety Co-ordinator</w:t>
      </w:r>
      <w:r w:rsidRPr="00845009">
        <w:rPr>
          <w:color w:val="auto"/>
        </w:rPr>
        <w:t xml:space="preserve"> shall then establish the agreed </w:t>
      </w:r>
      <w:r w:rsidRPr="00845009">
        <w:rPr>
          <w:b/>
          <w:color w:val="auto"/>
        </w:rPr>
        <w:t>Earthing</w:t>
      </w:r>
      <w:r w:rsidRPr="00845009">
        <w:rPr>
          <w:color w:val="auto"/>
        </w:rPr>
        <w:t>.</w:t>
      </w:r>
    </w:p>
    <w:p w14:paraId="44CE6F78" w14:textId="77777777" w:rsidR="002E0752" w:rsidRPr="00845009" w:rsidRDefault="002E0752" w:rsidP="002E0752">
      <w:pPr>
        <w:pStyle w:val="Level1Text"/>
        <w:rPr>
          <w:color w:val="auto"/>
        </w:rPr>
      </w:pPr>
      <w:r w:rsidRPr="00845009">
        <w:rPr>
          <w:color w:val="auto"/>
        </w:rPr>
        <w:t>OC8A.5.3.2</w:t>
      </w:r>
      <w:r w:rsidRPr="00845009">
        <w:rPr>
          <w:color w:val="auto"/>
        </w:rPr>
        <w:tab/>
        <w:t xml:space="preserve">The </w:t>
      </w:r>
      <w:r w:rsidRPr="00845009">
        <w:rPr>
          <w:b/>
          <w:color w:val="auto"/>
        </w:rPr>
        <w:t>Implementing Safety Co-ordinator</w:t>
      </w:r>
      <w:r w:rsidRPr="00845009">
        <w:rPr>
          <w:color w:val="auto"/>
        </w:rPr>
        <w:t xml:space="preserve"> shall confirm to the </w:t>
      </w:r>
      <w:r w:rsidRPr="00845009">
        <w:rPr>
          <w:b/>
          <w:color w:val="auto"/>
        </w:rPr>
        <w:t>Requesting Safety Co-ordinator</w:t>
      </w:r>
      <w:r w:rsidRPr="00845009">
        <w:rPr>
          <w:color w:val="auto"/>
        </w:rPr>
        <w:t xml:space="preserve"> that the agreed </w:t>
      </w:r>
      <w:r w:rsidRPr="00845009">
        <w:rPr>
          <w:b/>
          <w:color w:val="auto"/>
        </w:rPr>
        <w:t>Earthing</w:t>
      </w:r>
      <w:r w:rsidRPr="00845009">
        <w:rPr>
          <w:color w:val="auto"/>
        </w:rPr>
        <w:t xml:space="preserve"> has been established, and identify the </w:t>
      </w:r>
      <w:r w:rsidRPr="00845009">
        <w:rPr>
          <w:b/>
          <w:color w:val="auto"/>
        </w:rPr>
        <w:t>Requesting Safety Co-ordinator’s HV Apparatus</w:t>
      </w:r>
      <w:r w:rsidRPr="00845009">
        <w:rPr>
          <w:color w:val="auto"/>
        </w:rPr>
        <w:t xml:space="preserve"> up to the </w:t>
      </w:r>
      <w:r w:rsidRPr="00845009">
        <w:rPr>
          <w:b/>
          <w:color w:val="auto"/>
        </w:rPr>
        <w:t>Connection Point</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 xml:space="preserve">), </w:t>
      </w:r>
      <w:r w:rsidRPr="00845009">
        <w:rPr>
          <w:color w:val="auto"/>
        </w:rPr>
        <w:t xml:space="preserve"> for which the </w:t>
      </w:r>
      <w:r w:rsidRPr="00845009">
        <w:rPr>
          <w:b/>
          <w:color w:val="auto"/>
        </w:rPr>
        <w:t>Earthing</w:t>
      </w:r>
      <w:r w:rsidRPr="00845009">
        <w:rPr>
          <w:color w:val="auto"/>
        </w:rPr>
        <w:t xml:space="preserve"> has been provided. The confirmation shall specify:</w:t>
      </w:r>
    </w:p>
    <w:p w14:paraId="3E9734B9" w14:textId="77777777" w:rsidR="002E0752" w:rsidRPr="00FA23FA" w:rsidRDefault="002E0752" w:rsidP="002E0752">
      <w:pPr>
        <w:pStyle w:val="Level2Text"/>
      </w:pPr>
      <w:r w:rsidRPr="00FA23FA">
        <w:t>(a)</w:t>
      </w:r>
      <w:r w:rsidRPr="00FA23FA">
        <w:tab/>
        <w:t xml:space="preserve">for each </w:t>
      </w:r>
      <w:r w:rsidRPr="00FA23FA">
        <w:rPr>
          <w:b/>
        </w:rPr>
        <w:t>Location</w:t>
      </w:r>
      <w:r w:rsidRPr="00FA23FA">
        <w:t xml:space="preserve">, the identity (by means of </w:t>
      </w:r>
      <w:r w:rsidRPr="00FA23FA">
        <w:rPr>
          <w:b/>
        </w:rPr>
        <w:t>HV Apparatus</w:t>
      </w:r>
      <w:r w:rsidRPr="00FA23FA">
        <w:t xml:space="preserve"> name, nomenclature and numbering or position, as is applicable) of each point of </w:t>
      </w:r>
      <w:r w:rsidRPr="00FA23FA">
        <w:rPr>
          <w:b/>
        </w:rPr>
        <w:t>Earthing</w:t>
      </w:r>
      <w:r w:rsidRPr="00FA23FA">
        <w:t>; and</w:t>
      </w:r>
    </w:p>
    <w:p w14:paraId="49CE66C9" w14:textId="77777777" w:rsidR="002E0752" w:rsidRPr="00FA23FA" w:rsidRDefault="002E0752" w:rsidP="002E0752">
      <w:pPr>
        <w:pStyle w:val="Level2Text"/>
      </w:pPr>
      <w:r w:rsidRPr="00FA23FA">
        <w:lastRenderedPageBreak/>
        <w:t>(b)</w:t>
      </w:r>
      <w:r w:rsidRPr="00FA23FA">
        <w:tab/>
        <w:t xml:space="preserve">in respect of the </w:t>
      </w:r>
      <w:r w:rsidRPr="00FA23FA">
        <w:rPr>
          <w:b/>
        </w:rPr>
        <w:t>Earthing Device</w:t>
      </w:r>
      <w:r w:rsidRPr="00FA23FA">
        <w:t xml:space="preserve"> used, whether it is:</w:t>
      </w:r>
    </w:p>
    <w:p w14:paraId="0E4A1519" w14:textId="77777777" w:rsidR="002E0752" w:rsidRPr="00FA23FA" w:rsidRDefault="002E0752" w:rsidP="002E0752">
      <w:pPr>
        <w:pStyle w:val="Level3Text"/>
      </w:pPr>
      <w:r w:rsidRPr="00FA23FA">
        <w:t>(</w:t>
      </w:r>
      <w:proofErr w:type="spellStart"/>
      <w:r w:rsidRPr="00FA23FA">
        <w:t>i</w:t>
      </w:r>
      <w:proofErr w:type="spellEnd"/>
      <w:r w:rsidRPr="00FA23FA">
        <w:t>)</w:t>
      </w:r>
      <w:r w:rsidRPr="00FA23FA">
        <w:tab/>
        <w:t xml:space="preserve">immobilised and </w:t>
      </w:r>
      <w:r w:rsidRPr="00FA23FA">
        <w:rPr>
          <w:b/>
        </w:rPr>
        <w:t>Locked</w:t>
      </w:r>
      <w:r w:rsidRPr="00FA23FA">
        <w:t xml:space="preserve"> in the earthing position. Where the </w:t>
      </w:r>
      <w:r w:rsidRPr="00FA23FA">
        <w:rPr>
          <w:b/>
        </w:rPr>
        <w:t>Earthing</w:t>
      </w:r>
      <w:r w:rsidRPr="00FA23FA">
        <w:t xml:space="preserve"> </w:t>
      </w:r>
      <w:r w:rsidRPr="00FA23FA">
        <w:rPr>
          <w:b/>
        </w:rPr>
        <w:t>Device</w:t>
      </w:r>
      <w:r w:rsidRPr="00FA23FA">
        <w:t xml:space="preserve"> has been </w:t>
      </w:r>
      <w:r w:rsidRPr="00FA23FA">
        <w:rPr>
          <w:b/>
        </w:rPr>
        <w:t>Locked</w:t>
      </w:r>
      <w:r w:rsidRPr="00FA23FA">
        <w:t xml:space="preserve"> with a </w:t>
      </w:r>
      <w:r w:rsidRPr="00FA23FA">
        <w:rPr>
          <w:b/>
        </w:rPr>
        <w:t>Safety Key</w:t>
      </w:r>
      <w:r w:rsidRPr="00FA23FA">
        <w:t xml:space="preserve">, that the </w:t>
      </w:r>
      <w:r w:rsidRPr="00FA23FA">
        <w:rPr>
          <w:b/>
        </w:rPr>
        <w:t>Safety Key</w:t>
      </w:r>
      <w:r w:rsidRPr="00FA23FA">
        <w:t xml:space="preserve"> has been secured in a </w:t>
      </w:r>
      <w:r w:rsidRPr="00FA23FA">
        <w:rPr>
          <w:b/>
        </w:rPr>
        <w:t>Key Safe</w:t>
      </w:r>
      <w:r w:rsidRPr="00FA23FA">
        <w:t xml:space="preserve"> and the </w:t>
      </w:r>
      <w:r w:rsidRPr="00FA23FA">
        <w:rPr>
          <w:b/>
        </w:rPr>
        <w:t>Key Safe Key</w:t>
      </w:r>
      <w:r w:rsidRPr="00FA23FA">
        <w:t xml:space="preserve"> has been given to the authorised site representative of the </w:t>
      </w:r>
      <w:r w:rsidRPr="00FA23FA">
        <w:rPr>
          <w:b/>
        </w:rPr>
        <w:t>Requesting Safety Co-ordinator</w:t>
      </w:r>
      <w:r w:rsidRPr="00FA23FA">
        <w:t xml:space="preserve"> where reasonably practicable and is to be retained in safe custody.  Where not reasonably practicable, that the </w:t>
      </w:r>
      <w:r w:rsidRPr="00FA23FA">
        <w:rPr>
          <w:b/>
        </w:rPr>
        <w:t>Key Safe Key</w:t>
      </w:r>
      <w:r w:rsidRPr="00FA23FA">
        <w:t xml:space="preserve"> will be retained by the authorised site representative of the </w:t>
      </w:r>
      <w:r w:rsidRPr="00FA23FA">
        <w:rPr>
          <w:b/>
        </w:rPr>
        <w:t>Implementing Safety Co-ordinator</w:t>
      </w:r>
      <w:r w:rsidRPr="00FA23FA">
        <w:t xml:space="preserve"> in safe custody; or</w:t>
      </w:r>
    </w:p>
    <w:p w14:paraId="4B181F05" w14:textId="25B5DB7B" w:rsidR="002E0752" w:rsidRPr="00FA23FA" w:rsidRDefault="002E0752" w:rsidP="002E0752">
      <w:pPr>
        <w:pStyle w:val="Level3Text"/>
      </w:pPr>
      <w:r w:rsidRPr="00FA23FA">
        <w:t>(ii)</w:t>
      </w:r>
      <w:r w:rsidRPr="00FA23FA">
        <w:tab/>
        <w:t xml:space="preserve">maintained and/or secured in position by such other method which is in accordance with the </w:t>
      </w:r>
      <w:r w:rsidRPr="00FA23FA">
        <w:rPr>
          <w:b/>
        </w:rPr>
        <w:t>Local Safety Instructions</w:t>
      </w:r>
      <w:r w:rsidRPr="00FA23FA">
        <w:t xml:space="preserve"> of </w:t>
      </w:r>
      <w:r w:rsidRPr="00845009">
        <w:t>the</w:t>
      </w:r>
      <w:r w:rsidRPr="00845009">
        <w:rPr>
          <w:b/>
        </w:rPr>
        <w:t xml:space="preserve"> Relevant E&amp;W Transmission Licensee</w:t>
      </w:r>
      <w:r w:rsidRPr="00FA23FA">
        <w:rPr>
          <w:b/>
        </w:rPr>
        <w:t xml:space="preserve"> </w:t>
      </w:r>
      <w:r w:rsidRPr="00FA23FA">
        <w:t xml:space="preserve">or the </w:t>
      </w:r>
      <w:r w:rsidRPr="00FA23FA">
        <w:rPr>
          <w:b/>
        </w:rPr>
        <w:t>Relevant Transmission Licensee</w:t>
      </w:r>
      <w:r w:rsidRPr="00FA23FA">
        <w:t xml:space="preserve"> or that </w:t>
      </w:r>
      <w:r w:rsidRPr="00FA23FA">
        <w:rPr>
          <w:b/>
        </w:rPr>
        <w:t>E&amp;W User</w:t>
      </w:r>
      <w:r w:rsidRPr="00FA23FA">
        <w:t xml:space="preserve">, as the case may be. </w:t>
      </w:r>
    </w:p>
    <w:p w14:paraId="776AF2D5" w14:textId="77777777" w:rsidR="002E0752" w:rsidRPr="00FA23FA" w:rsidRDefault="002E0752" w:rsidP="002E0752">
      <w:pPr>
        <w:pStyle w:val="Level2Text"/>
      </w:pPr>
      <w:r w:rsidRPr="00FA23FA">
        <w:t xml:space="preserve">The confirmation of </w:t>
      </w:r>
      <w:r w:rsidRPr="00FA23FA">
        <w:rPr>
          <w:b/>
        </w:rPr>
        <w:t>Earthing</w:t>
      </w:r>
      <w:r w:rsidRPr="00FA23FA">
        <w:t xml:space="preserve"> shall be recorded in the respective </w:t>
      </w:r>
      <w:r w:rsidRPr="00FA23FA">
        <w:rPr>
          <w:b/>
        </w:rPr>
        <w:t>Safety Logs</w:t>
      </w:r>
      <w:r w:rsidRPr="00FA23FA">
        <w:t>.</w:t>
      </w:r>
    </w:p>
    <w:p w14:paraId="5CF2C46C" w14:textId="77777777" w:rsidR="002E0752" w:rsidRPr="00845009" w:rsidRDefault="002E0752" w:rsidP="002E0752">
      <w:pPr>
        <w:pStyle w:val="Level1Text"/>
        <w:rPr>
          <w:color w:val="auto"/>
        </w:rPr>
      </w:pPr>
      <w:r w:rsidRPr="00845009">
        <w:rPr>
          <w:color w:val="auto"/>
        </w:rPr>
        <w:t>OC8A.5.3.3.</w:t>
      </w:r>
      <w:r w:rsidRPr="00845009">
        <w:rPr>
          <w:color w:val="auto"/>
        </w:rPr>
        <w:tab/>
        <w:t xml:space="preserve">The </w:t>
      </w:r>
      <w:r w:rsidRPr="00845009">
        <w:rPr>
          <w:b/>
          <w:color w:val="auto"/>
        </w:rPr>
        <w:t>Implementing Safety Co-ordinator</w:t>
      </w:r>
      <w:r w:rsidRPr="00845009">
        <w:rPr>
          <w:color w:val="auto"/>
        </w:rPr>
        <w:t xml:space="preserve"> shall ensure that the established </w:t>
      </w:r>
      <w:r w:rsidRPr="00845009">
        <w:rPr>
          <w:b/>
          <w:color w:val="auto"/>
        </w:rPr>
        <w:t>Safety Precautions</w:t>
      </w:r>
      <w:r w:rsidRPr="00845009">
        <w:rPr>
          <w:color w:val="auto"/>
        </w:rPr>
        <w:t xml:space="preserve"> are maintained until requested to be removed by the relevant </w:t>
      </w:r>
      <w:r w:rsidRPr="00845009">
        <w:rPr>
          <w:b/>
          <w:color w:val="auto"/>
        </w:rPr>
        <w:t>Requesting Safety Co-ordinator</w:t>
      </w:r>
      <w:r w:rsidRPr="00845009">
        <w:rPr>
          <w:color w:val="auto"/>
        </w:rPr>
        <w:t>.</w:t>
      </w:r>
    </w:p>
    <w:p w14:paraId="68664490" w14:textId="77777777" w:rsidR="00844D38" w:rsidRPr="00845009" w:rsidRDefault="00844D38" w:rsidP="00844D38">
      <w:pPr>
        <w:pStyle w:val="Level1Text"/>
        <w:rPr>
          <w:color w:val="auto"/>
        </w:rPr>
      </w:pPr>
      <w:r w:rsidRPr="00845009">
        <w:rPr>
          <w:color w:val="auto"/>
        </w:rPr>
        <w:t>OC8A.5.3.4</w:t>
      </w:r>
      <w:r w:rsidRPr="00845009">
        <w:rPr>
          <w:color w:val="auto"/>
        </w:rPr>
        <w:tab/>
        <w:t xml:space="preserve">Certain designs of gas insulated switchgear three position isolator and earth switches specifically provide a combined </w:t>
      </w:r>
      <w:r w:rsidRPr="00845009">
        <w:rPr>
          <w:b/>
          <w:color w:val="auto"/>
        </w:rPr>
        <w:t xml:space="preserve">Isolation </w:t>
      </w:r>
      <w:r w:rsidRPr="00845009">
        <w:rPr>
          <w:color w:val="auto"/>
        </w:rPr>
        <w:t xml:space="preserve">and </w:t>
      </w:r>
      <w:r w:rsidRPr="00845009">
        <w:rPr>
          <w:b/>
          <w:color w:val="auto"/>
        </w:rPr>
        <w:t>Earthing</w:t>
      </w:r>
      <w:r w:rsidRPr="00845009">
        <w:rPr>
          <w:color w:val="auto"/>
        </w:rPr>
        <w:t xml:space="preserve"> function within a single mechanism contained within a single integral unit.  Where </w:t>
      </w:r>
      <w:r w:rsidRPr="00845009">
        <w:rPr>
          <w:b/>
          <w:color w:val="auto"/>
        </w:rPr>
        <w:t xml:space="preserve">Safety Precautions </w:t>
      </w:r>
      <w:r w:rsidRPr="00845009">
        <w:rPr>
          <w:color w:val="auto"/>
        </w:rPr>
        <w:t xml:space="preserve">are required across control boundaries and subject to the requirements of OC8A.5.1, it is permissible to earth before </w:t>
      </w:r>
      <w:r w:rsidRPr="00845009">
        <w:rPr>
          <w:b/>
          <w:color w:val="auto"/>
        </w:rPr>
        <w:t xml:space="preserve">Points of Isolation </w:t>
      </w:r>
      <w:r w:rsidRPr="00845009">
        <w:rPr>
          <w:color w:val="auto"/>
        </w:rPr>
        <w:t xml:space="preserve">have been established provided that all interconnected circuits are fully disconnected from live </w:t>
      </w:r>
      <w:r w:rsidRPr="00845009">
        <w:rPr>
          <w:b/>
          <w:color w:val="auto"/>
        </w:rPr>
        <w:t>HV Apparatus</w:t>
      </w:r>
      <w:r w:rsidRPr="00845009">
        <w:rPr>
          <w:color w:val="auto"/>
        </w:rPr>
        <w:t>.</w:t>
      </w:r>
    </w:p>
    <w:p w14:paraId="366146A4" w14:textId="77777777" w:rsidR="00844D38" w:rsidRPr="00845009" w:rsidRDefault="00844D38" w:rsidP="00844D38">
      <w:pPr>
        <w:widowControl/>
        <w:autoSpaceDE w:val="0"/>
        <w:autoSpaceDN w:val="0"/>
        <w:adjustRightInd w:val="0"/>
        <w:spacing w:line="240" w:lineRule="auto"/>
        <w:ind w:left="1418" w:hanging="1418"/>
      </w:pPr>
    </w:p>
    <w:p w14:paraId="4CDFE4DC" w14:textId="77777777" w:rsidR="002E0752" w:rsidRPr="00845009" w:rsidRDefault="002E0752" w:rsidP="002E0752">
      <w:pPr>
        <w:pStyle w:val="Level1Text"/>
        <w:rPr>
          <w:color w:val="auto"/>
        </w:rPr>
      </w:pPr>
      <w:r w:rsidRPr="00845009">
        <w:rPr>
          <w:color w:val="auto"/>
        </w:rPr>
        <w:t>OC8A.5.4</w:t>
      </w:r>
      <w:r w:rsidRPr="00845009">
        <w:rPr>
          <w:color w:val="auto"/>
        </w:rPr>
        <w:tab/>
      </w:r>
      <w:r w:rsidRPr="00845009">
        <w:rPr>
          <w:color w:val="auto"/>
          <w:u w:val="single"/>
        </w:rPr>
        <w:t>RISSP Issue Procedure</w:t>
      </w:r>
      <w:r w:rsidRPr="00845009">
        <w:rPr>
          <w:color w:val="auto"/>
        </w:rPr>
        <w:fldChar w:fldCharType="begin"/>
      </w:r>
      <w:r w:rsidRPr="00845009">
        <w:rPr>
          <w:color w:val="auto"/>
        </w:rPr>
        <w:instrText xml:space="preserve"> TC "</w:instrText>
      </w:r>
      <w:bookmarkStart w:id="91" w:name="_Toc72047870"/>
      <w:bookmarkStart w:id="92" w:name="_Toc211826585"/>
      <w:bookmarkStart w:id="93" w:name="_Toc503446412"/>
      <w:bookmarkStart w:id="94" w:name="_Toc333226184"/>
      <w:r w:rsidRPr="00845009">
        <w:rPr>
          <w:color w:val="auto"/>
        </w:rPr>
        <w:instrText>OC8A.5.</w:instrText>
      </w:r>
      <w:r w:rsidR="00A06326" w:rsidRPr="00845009">
        <w:rPr>
          <w:color w:val="auto"/>
        </w:rPr>
        <w:instrText>4</w:instrText>
      </w:r>
      <w:r w:rsidRPr="00845009">
        <w:rPr>
          <w:color w:val="auto"/>
        </w:rPr>
        <w:instrText xml:space="preserve">   RISSP Issue Procedure</w:instrText>
      </w:r>
      <w:bookmarkEnd w:id="91"/>
      <w:bookmarkEnd w:id="92"/>
      <w:bookmarkEnd w:id="93"/>
      <w:bookmarkEnd w:id="94"/>
      <w:r w:rsidRPr="00845009">
        <w:rPr>
          <w:color w:val="auto"/>
        </w:rPr>
        <w:instrText xml:space="preserve">"\L 2 </w:instrText>
      </w:r>
      <w:r w:rsidRPr="00845009">
        <w:rPr>
          <w:color w:val="auto"/>
        </w:rPr>
        <w:fldChar w:fldCharType="end"/>
      </w:r>
    </w:p>
    <w:p w14:paraId="445B993F" w14:textId="77777777" w:rsidR="002E0752" w:rsidRPr="00845009" w:rsidRDefault="002E0752" w:rsidP="002E0752">
      <w:pPr>
        <w:pStyle w:val="Level1Text"/>
        <w:rPr>
          <w:color w:val="auto"/>
        </w:rPr>
      </w:pPr>
      <w:r w:rsidRPr="00845009">
        <w:rPr>
          <w:color w:val="auto"/>
        </w:rPr>
        <w:t>OC8A.5.4.1</w:t>
      </w:r>
      <w:r w:rsidRPr="00845009">
        <w:rPr>
          <w:color w:val="auto"/>
        </w:rPr>
        <w:tab/>
        <w:t xml:space="preserve">Where </w:t>
      </w:r>
      <w:r w:rsidRPr="00845009">
        <w:rPr>
          <w:b/>
          <w:color w:val="auto"/>
        </w:rPr>
        <w:t>Safety Precautions</w:t>
      </w:r>
      <w:r w:rsidRPr="00845009">
        <w:rPr>
          <w:color w:val="auto"/>
        </w:rPr>
        <w:t xml:space="preserve"> on another</w:t>
      </w:r>
      <w:r w:rsidRPr="00845009">
        <w:rPr>
          <w:b/>
          <w:color w:val="auto"/>
        </w:rPr>
        <w:t xml:space="preserve"> System(s)</w:t>
      </w:r>
      <w:r w:rsidRPr="00845009">
        <w:rPr>
          <w:color w:val="auto"/>
        </w:rPr>
        <w:t xml:space="preserve"> are being provided to enable work on the </w:t>
      </w:r>
      <w:r w:rsidRPr="00845009">
        <w:rPr>
          <w:b/>
          <w:color w:val="auto"/>
        </w:rPr>
        <w:t>Requesting Safety Co-ordinator’s System</w:t>
      </w:r>
      <w:r w:rsidRPr="00845009">
        <w:rPr>
          <w:color w:val="auto"/>
        </w:rPr>
        <w:t xml:space="preserve">, before any work commences they must be recorded by a </w:t>
      </w:r>
      <w:r w:rsidRPr="00845009">
        <w:rPr>
          <w:b/>
          <w:color w:val="auto"/>
        </w:rPr>
        <w:t>RISSP</w:t>
      </w:r>
      <w:r w:rsidRPr="00845009">
        <w:rPr>
          <w:color w:val="auto"/>
        </w:rPr>
        <w:t xml:space="preserve"> being issued. The </w:t>
      </w:r>
      <w:r w:rsidRPr="00845009">
        <w:rPr>
          <w:b/>
          <w:color w:val="auto"/>
        </w:rPr>
        <w:t>RISSP</w:t>
      </w:r>
      <w:r w:rsidRPr="00845009">
        <w:rPr>
          <w:color w:val="auto"/>
        </w:rPr>
        <w:t xml:space="preserve"> is applicable to </w:t>
      </w:r>
      <w:r w:rsidRPr="00845009">
        <w:rPr>
          <w:b/>
          <w:color w:val="auto"/>
        </w:rPr>
        <w:t>HV Apparatus</w:t>
      </w:r>
      <w:r w:rsidRPr="00845009">
        <w:rPr>
          <w:color w:val="auto"/>
        </w:rPr>
        <w:t xml:space="preserve"> up to the </w:t>
      </w:r>
      <w:r w:rsidRPr="00845009">
        <w:rPr>
          <w:b/>
          <w:color w:val="auto"/>
        </w:rPr>
        <w:t>Connection Point</w:t>
      </w:r>
      <w:r w:rsidRPr="00845009">
        <w:rPr>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 xml:space="preserve">) </w:t>
      </w:r>
      <w:r w:rsidRPr="00845009">
        <w:rPr>
          <w:color w:val="auto"/>
        </w:rPr>
        <w:t>identified in section 1.1 of the RISSP-R</w:t>
      </w:r>
      <w:r w:rsidRPr="00845009">
        <w:rPr>
          <w:b/>
          <w:color w:val="auto"/>
        </w:rPr>
        <w:t xml:space="preserve"> </w:t>
      </w:r>
      <w:r w:rsidRPr="00845009">
        <w:rPr>
          <w:color w:val="auto"/>
        </w:rPr>
        <w:t>and</w:t>
      </w:r>
      <w:r w:rsidRPr="00845009">
        <w:rPr>
          <w:b/>
          <w:color w:val="auto"/>
        </w:rPr>
        <w:t xml:space="preserve"> </w:t>
      </w:r>
      <w:r w:rsidRPr="00845009">
        <w:rPr>
          <w:color w:val="auto"/>
        </w:rPr>
        <w:t>RISSP-I forms.</w:t>
      </w:r>
    </w:p>
    <w:p w14:paraId="0912F11D" w14:textId="77777777" w:rsidR="002E0752" w:rsidRPr="00845009" w:rsidRDefault="002E0752" w:rsidP="002E0752">
      <w:pPr>
        <w:pStyle w:val="Level1Text"/>
        <w:rPr>
          <w:color w:val="auto"/>
        </w:rPr>
      </w:pPr>
      <w:r w:rsidRPr="00845009">
        <w:rPr>
          <w:color w:val="auto"/>
        </w:rPr>
        <w:t>OC8A.5.4.2</w:t>
      </w:r>
      <w:r w:rsidRPr="00845009">
        <w:rPr>
          <w:color w:val="auto"/>
        </w:rPr>
        <w:tab/>
        <w:t xml:space="preserve">Where </w:t>
      </w:r>
      <w:r w:rsidRPr="00845009">
        <w:rPr>
          <w:b/>
          <w:color w:val="auto"/>
        </w:rPr>
        <w:t>Safety Precautions</w:t>
      </w:r>
      <w:r w:rsidRPr="00845009">
        <w:rPr>
          <w:color w:val="auto"/>
        </w:rPr>
        <w:t xml:space="preserve"> are being provided to enable work to be carried out on both sides of the </w:t>
      </w:r>
      <w:r w:rsidRPr="00845009">
        <w:rPr>
          <w:b/>
          <w:color w:val="auto"/>
        </w:rPr>
        <w:t>Connection Point</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 xml:space="preserve">) </w:t>
      </w:r>
      <w:r w:rsidRPr="00845009">
        <w:rPr>
          <w:color w:val="auto"/>
        </w:rPr>
        <w:t xml:space="preserve">a </w:t>
      </w:r>
      <w:r w:rsidRPr="00845009">
        <w:rPr>
          <w:b/>
          <w:color w:val="auto"/>
        </w:rPr>
        <w:t>RISSP</w:t>
      </w:r>
      <w:r w:rsidRPr="00845009">
        <w:rPr>
          <w:color w:val="auto"/>
        </w:rPr>
        <w:t xml:space="preserve"> will need to be issued for each side of the </w:t>
      </w:r>
      <w:r w:rsidRPr="00845009">
        <w:rPr>
          <w:b/>
          <w:color w:val="auto"/>
        </w:rPr>
        <w:t>Connection Point</w:t>
      </w:r>
      <w:r w:rsidRPr="00845009">
        <w:rPr>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 with</w:t>
      </w:r>
      <w:r w:rsidRPr="00845009">
        <w:rPr>
          <w:color w:val="auto"/>
        </w:rPr>
        <w:t xml:space="preserve"> the</w:t>
      </w:r>
      <w:r w:rsidRPr="00845009">
        <w:rPr>
          <w:b/>
          <w:color w:val="auto"/>
        </w:rPr>
        <w:t xml:space="preserve"> Relevant E&amp;W Transmission Licensee </w:t>
      </w:r>
      <w:r w:rsidRPr="00845009">
        <w:rPr>
          <w:color w:val="auto"/>
        </w:rPr>
        <w:t xml:space="preserve">and the respective </w:t>
      </w:r>
      <w:r w:rsidRPr="00845009">
        <w:rPr>
          <w:b/>
          <w:color w:val="auto"/>
        </w:rPr>
        <w:t>User</w:t>
      </w:r>
      <w:r w:rsidRPr="00845009">
        <w:rPr>
          <w:color w:val="auto"/>
        </w:rPr>
        <w:t xml:space="preserve"> each enacting the role of</w:t>
      </w:r>
      <w:r w:rsidRPr="00845009">
        <w:rPr>
          <w:b/>
          <w:color w:val="auto"/>
        </w:rPr>
        <w:t xml:space="preserve"> Requesting Safety Co-ordinator</w:t>
      </w:r>
      <w:r w:rsidRPr="00845009">
        <w:rPr>
          <w:color w:val="auto"/>
        </w:rPr>
        <w:t xml:space="preserve">. This will result in a RISSP-R and a RISSP-I form being completed by each of the </w:t>
      </w:r>
      <w:r w:rsidRPr="00845009">
        <w:rPr>
          <w:b/>
          <w:color w:val="auto"/>
        </w:rPr>
        <w:t xml:space="preserve">Relevant E&amp;W Transmission Licensee </w:t>
      </w:r>
      <w:r w:rsidRPr="00845009">
        <w:rPr>
          <w:color w:val="auto"/>
        </w:rPr>
        <w:t xml:space="preserve">and the </w:t>
      </w:r>
      <w:r w:rsidRPr="00845009">
        <w:rPr>
          <w:b/>
          <w:color w:val="auto"/>
        </w:rPr>
        <w:t>E&amp;W User</w:t>
      </w:r>
      <w:r w:rsidRPr="00845009">
        <w:rPr>
          <w:color w:val="auto"/>
        </w:rPr>
        <w:t xml:space="preserve">, with each </w:t>
      </w:r>
      <w:r w:rsidRPr="00845009">
        <w:rPr>
          <w:b/>
          <w:color w:val="auto"/>
        </w:rPr>
        <w:t>Requesting</w:t>
      </w:r>
      <w:r w:rsidRPr="00845009">
        <w:rPr>
          <w:color w:val="auto"/>
        </w:rPr>
        <w:t xml:space="preserve"> </w:t>
      </w:r>
      <w:r w:rsidRPr="00845009">
        <w:rPr>
          <w:b/>
          <w:color w:val="auto"/>
        </w:rPr>
        <w:t>Safety Co-ordinator</w:t>
      </w:r>
      <w:r w:rsidRPr="00845009">
        <w:rPr>
          <w:color w:val="auto"/>
        </w:rPr>
        <w:t xml:space="preserve"> issuing a separate </w:t>
      </w:r>
      <w:r w:rsidRPr="00845009">
        <w:rPr>
          <w:b/>
          <w:color w:val="auto"/>
        </w:rPr>
        <w:t>RISSP</w:t>
      </w:r>
      <w:r w:rsidRPr="00845009">
        <w:rPr>
          <w:color w:val="auto"/>
        </w:rPr>
        <w:t xml:space="preserve"> number.</w:t>
      </w:r>
    </w:p>
    <w:p w14:paraId="36B8963D" w14:textId="77777777" w:rsidR="002E0752" w:rsidRPr="00845009" w:rsidRDefault="002E0752" w:rsidP="002E0752">
      <w:pPr>
        <w:pStyle w:val="Level1Text"/>
        <w:rPr>
          <w:color w:val="auto"/>
        </w:rPr>
      </w:pPr>
      <w:r w:rsidRPr="00845009">
        <w:rPr>
          <w:color w:val="auto"/>
        </w:rPr>
        <w:t>OC8A.5.4.3</w:t>
      </w:r>
      <w:r w:rsidRPr="00845009">
        <w:rPr>
          <w:color w:val="auto"/>
        </w:rPr>
        <w:tab/>
        <w:t xml:space="preserve">Once the </w:t>
      </w:r>
      <w:r w:rsidRPr="00845009">
        <w:rPr>
          <w:b/>
          <w:color w:val="auto"/>
        </w:rPr>
        <w:t>Safety Precautions</w:t>
      </w:r>
      <w:r w:rsidRPr="00845009">
        <w:rPr>
          <w:color w:val="auto"/>
        </w:rPr>
        <w:t xml:space="preserve"> have been established (in accordance with OC8A.5.2 and OC8A.5.3), the </w:t>
      </w:r>
      <w:r w:rsidRPr="00845009">
        <w:rPr>
          <w:b/>
          <w:color w:val="auto"/>
        </w:rPr>
        <w:t>Implementing Safety Co-ordinator</w:t>
      </w:r>
      <w:r w:rsidRPr="00845009">
        <w:rPr>
          <w:color w:val="auto"/>
        </w:rPr>
        <w:t xml:space="preserve"> shall complete parts 1.1 and 1.2 of a RISSP-I form recording the details specified in OC8A.5.1.3, OC8A.5.2.2 and OC8A.5.3.2. Where </w:t>
      </w:r>
      <w:r w:rsidRPr="00845009">
        <w:rPr>
          <w:b/>
          <w:color w:val="auto"/>
        </w:rPr>
        <w:t>Earthing</w:t>
      </w:r>
      <w:r w:rsidRPr="00845009">
        <w:rPr>
          <w:color w:val="auto"/>
        </w:rPr>
        <w:t xml:space="preserve"> has not been requested, Part 1.2(b) will be completed with the words “not applicable” or “N/A”. He shall then contact the </w:t>
      </w:r>
      <w:r w:rsidRPr="00845009">
        <w:rPr>
          <w:b/>
          <w:color w:val="auto"/>
        </w:rPr>
        <w:t>Requesting Safety Co-ordinator</w:t>
      </w:r>
      <w:r w:rsidRPr="00845009">
        <w:rPr>
          <w:color w:val="auto"/>
        </w:rPr>
        <w:t xml:space="preserve"> to pass on these details.</w:t>
      </w:r>
    </w:p>
    <w:p w14:paraId="62687E8C" w14:textId="77777777" w:rsidR="002E0752" w:rsidRPr="00845009" w:rsidRDefault="002E0752" w:rsidP="002E0752">
      <w:pPr>
        <w:pStyle w:val="Level1Text"/>
        <w:rPr>
          <w:color w:val="auto"/>
        </w:rPr>
      </w:pPr>
      <w:r w:rsidRPr="00845009">
        <w:rPr>
          <w:color w:val="auto"/>
        </w:rPr>
        <w:t>OC8A.5.4.4</w:t>
      </w:r>
      <w:r w:rsidRPr="00845009">
        <w:rPr>
          <w:color w:val="auto"/>
        </w:rPr>
        <w:tab/>
        <w:t xml:space="preserve">The </w:t>
      </w:r>
      <w:r w:rsidRPr="00845009">
        <w:rPr>
          <w:b/>
          <w:color w:val="auto"/>
        </w:rPr>
        <w:t>Requesting Safety Co-ordinator</w:t>
      </w:r>
      <w:r w:rsidRPr="00845009">
        <w:rPr>
          <w:color w:val="auto"/>
        </w:rPr>
        <w:t xml:space="preserve"> shall complete Parts 1.1 and 1.2 of the RISSP-R, making a precise copy of the details received. On completion, the </w:t>
      </w:r>
      <w:r w:rsidRPr="00845009">
        <w:rPr>
          <w:b/>
          <w:color w:val="auto"/>
        </w:rPr>
        <w:t>Requesting Safety Co-ordinator</w:t>
      </w:r>
      <w:r w:rsidRPr="00845009">
        <w:rPr>
          <w:color w:val="auto"/>
        </w:rPr>
        <w:t xml:space="preserve"> shall read the entries made back to the sender and check that an accurate copy has been made.</w:t>
      </w:r>
    </w:p>
    <w:p w14:paraId="5DCB9946" w14:textId="77777777" w:rsidR="002E0752" w:rsidRPr="00845009" w:rsidRDefault="002E0752" w:rsidP="002E0752">
      <w:pPr>
        <w:pStyle w:val="Level1Text"/>
        <w:rPr>
          <w:color w:val="auto"/>
        </w:rPr>
      </w:pPr>
      <w:r w:rsidRPr="00845009">
        <w:rPr>
          <w:color w:val="auto"/>
        </w:rPr>
        <w:t>OC8A.5.4.5</w:t>
      </w:r>
      <w:r w:rsidRPr="00845009">
        <w:rPr>
          <w:color w:val="auto"/>
        </w:rPr>
        <w:tab/>
        <w:t xml:space="preserve">The </w:t>
      </w:r>
      <w:r w:rsidRPr="00845009">
        <w:rPr>
          <w:b/>
          <w:color w:val="auto"/>
        </w:rPr>
        <w:t>Requesting Safety Co-ordinator</w:t>
      </w:r>
      <w:r w:rsidRPr="00845009">
        <w:rPr>
          <w:color w:val="auto"/>
        </w:rPr>
        <w:t xml:space="preserve"> shall then issue the number of the </w:t>
      </w:r>
      <w:r w:rsidRPr="00845009">
        <w:rPr>
          <w:b/>
          <w:color w:val="auto"/>
        </w:rPr>
        <w:t>RISSP</w:t>
      </w:r>
      <w:r w:rsidRPr="00845009">
        <w:rPr>
          <w:color w:val="auto"/>
        </w:rPr>
        <w:t xml:space="preserve">, taken from the RISSP-R, to the </w:t>
      </w:r>
      <w:r w:rsidRPr="00845009">
        <w:rPr>
          <w:b/>
          <w:color w:val="auto"/>
        </w:rPr>
        <w:t>Implementing Safety Co-ordinator</w:t>
      </w:r>
      <w:r w:rsidRPr="00845009">
        <w:rPr>
          <w:color w:val="auto"/>
        </w:rPr>
        <w:t xml:space="preserve"> who will ensure that the number, including the prefix and suffix, is accurately recorded in the designated space on the RISSP-I</w:t>
      </w:r>
      <w:r w:rsidRPr="00845009">
        <w:rPr>
          <w:b/>
          <w:color w:val="auto"/>
        </w:rPr>
        <w:t xml:space="preserve"> </w:t>
      </w:r>
      <w:r w:rsidRPr="00845009">
        <w:rPr>
          <w:color w:val="auto"/>
        </w:rPr>
        <w:t>form.</w:t>
      </w:r>
    </w:p>
    <w:p w14:paraId="66C3F928" w14:textId="77777777" w:rsidR="002E0752" w:rsidRPr="00845009" w:rsidRDefault="002E0752" w:rsidP="002E0752">
      <w:pPr>
        <w:pStyle w:val="Level1Text"/>
        <w:rPr>
          <w:color w:val="auto"/>
        </w:rPr>
      </w:pPr>
      <w:r w:rsidRPr="00845009">
        <w:rPr>
          <w:color w:val="auto"/>
        </w:rPr>
        <w:lastRenderedPageBreak/>
        <w:t>OC8A.5.4.6</w:t>
      </w:r>
      <w:r w:rsidRPr="00845009">
        <w:rPr>
          <w:color w:val="auto"/>
        </w:rPr>
        <w:tab/>
        <w:t xml:space="preserve">The </w:t>
      </w:r>
      <w:r w:rsidRPr="00845009">
        <w:rPr>
          <w:b/>
          <w:color w:val="auto"/>
        </w:rPr>
        <w:t>Requesting Safety Co-ordinator</w:t>
      </w:r>
      <w:r w:rsidRPr="00845009">
        <w:rPr>
          <w:color w:val="auto"/>
        </w:rPr>
        <w:t xml:space="preserve"> and the </w:t>
      </w:r>
      <w:r w:rsidRPr="00845009">
        <w:rPr>
          <w:b/>
          <w:color w:val="auto"/>
        </w:rPr>
        <w:t>Implementing Safety Co-ordinator</w:t>
      </w:r>
      <w:r w:rsidRPr="00845009">
        <w:rPr>
          <w:color w:val="auto"/>
        </w:rPr>
        <w:t xml:space="preserve"> shall complete and sign Part 1.3 of the RISSP-R and RISSP-I respectively and then enter the time and date. When signed</w:t>
      </w:r>
      <w:ins w:id="95" w:author="Baller(ESO), Matt" w:date="2020-10-15T15:42:00Z">
        <w:r w:rsidR="00167874">
          <w:rPr>
            <w:color w:val="auto"/>
          </w:rPr>
          <w:t>,</w:t>
        </w:r>
      </w:ins>
      <w:r w:rsidRPr="00845009">
        <w:rPr>
          <w:color w:val="auto"/>
        </w:rPr>
        <w:t xml:space="preserve"> no alteration to the </w:t>
      </w:r>
      <w:r w:rsidRPr="00845009">
        <w:rPr>
          <w:b/>
          <w:color w:val="auto"/>
        </w:rPr>
        <w:t xml:space="preserve">RISSP </w:t>
      </w:r>
      <w:r w:rsidRPr="00845009">
        <w:rPr>
          <w:color w:val="auto"/>
        </w:rPr>
        <w:t xml:space="preserve">is permitted; the </w:t>
      </w:r>
      <w:r w:rsidRPr="00845009">
        <w:rPr>
          <w:b/>
          <w:color w:val="auto"/>
        </w:rPr>
        <w:t>RISSP</w:t>
      </w:r>
      <w:r w:rsidRPr="00845009">
        <w:rPr>
          <w:color w:val="auto"/>
        </w:rPr>
        <w:t xml:space="preserve"> may only be cancelled. </w:t>
      </w:r>
    </w:p>
    <w:p w14:paraId="073A4E7F" w14:textId="77777777" w:rsidR="00A61A69" w:rsidRPr="00845009" w:rsidRDefault="002E0752" w:rsidP="002E0752">
      <w:pPr>
        <w:pStyle w:val="Level1Text"/>
        <w:rPr>
          <w:color w:val="auto"/>
        </w:rPr>
      </w:pPr>
      <w:r w:rsidRPr="00845009">
        <w:rPr>
          <w:color w:val="auto"/>
        </w:rPr>
        <w:t>OC8A.5.4.7</w:t>
      </w:r>
      <w:r w:rsidRPr="00845009">
        <w:rPr>
          <w:color w:val="auto"/>
        </w:rPr>
        <w:tab/>
        <w:t xml:space="preserve">The </w:t>
      </w:r>
      <w:r w:rsidRPr="00845009">
        <w:rPr>
          <w:b/>
          <w:color w:val="auto"/>
        </w:rPr>
        <w:t>Requesting Safety Co-ordinator</w:t>
      </w:r>
      <w:r w:rsidRPr="00845009">
        <w:rPr>
          <w:color w:val="auto"/>
        </w:rPr>
        <w:t xml:space="preserve"> is then free to authorise work (including a test that does not affect the </w:t>
      </w:r>
      <w:r w:rsidRPr="00845009">
        <w:rPr>
          <w:b/>
          <w:color w:val="auto"/>
        </w:rPr>
        <w:t>Implementing Safety Co-ordinator</w:t>
      </w:r>
      <w:smartTag w:uri="urn:schemas-microsoft-com:office:smarttags" w:element="PersonName">
        <w:r w:rsidRPr="00845009">
          <w:rPr>
            <w:b/>
            <w:color w:val="auto"/>
          </w:rPr>
          <w:t>'</w:t>
        </w:r>
      </w:smartTag>
      <w:r w:rsidRPr="00845009">
        <w:rPr>
          <w:b/>
          <w:color w:val="auto"/>
        </w:rPr>
        <w:t>s System</w:t>
      </w:r>
      <w:r w:rsidRPr="00845009">
        <w:rPr>
          <w:color w:val="auto"/>
        </w:rPr>
        <w:t xml:space="preserve">) in accordance with the requirements of the relevant internal safety procedures which apply to the </w:t>
      </w:r>
      <w:r w:rsidRPr="00845009">
        <w:rPr>
          <w:b/>
          <w:color w:val="auto"/>
        </w:rPr>
        <w:t>Requesting Safety Co-ordinator’s System</w:t>
      </w:r>
      <w:r w:rsidRPr="00845009">
        <w:rPr>
          <w:color w:val="auto"/>
        </w:rPr>
        <w:t xml:space="preserve">. This is likely to involve the issue of safety documents or other relevant internal authorisations. Where testing is to be carried out which affects the </w:t>
      </w:r>
      <w:r w:rsidRPr="00845009">
        <w:rPr>
          <w:b/>
          <w:color w:val="auto"/>
        </w:rPr>
        <w:t>Implementing Safety Co-ordinator</w:t>
      </w:r>
      <w:smartTag w:uri="urn:schemas-microsoft-com:office:smarttags" w:element="PersonName">
        <w:r w:rsidRPr="00845009">
          <w:rPr>
            <w:b/>
            <w:color w:val="auto"/>
          </w:rPr>
          <w:t>'</w:t>
        </w:r>
      </w:smartTag>
      <w:r w:rsidRPr="00845009">
        <w:rPr>
          <w:b/>
          <w:color w:val="auto"/>
        </w:rPr>
        <w:t>s System</w:t>
      </w:r>
      <w:r w:rsidRPr="00845009">
        <w:rPr>
          <w:color w:val="auto"/>
        </w:rPr>
        <w:t xml:space="preserve">, the procedure set out below in OC8A.6 shall be implemented. </w:t>
      </w:r>
    </w:p>
    <w:p w14:paraId="62E2253E" w14:textId="77777777" w:rsidR="002E0752" w:rsidRPr="00845009" w:rsidRDefault="00A61A69" w:rsidP="002E0752">
      <w:pPr>
        <w:pStyle w:val="Level1Text"/>
        <w:rPr>
          <w:color w:val="auto"/>
        </w:rPr>
      </w:pPr>
      <w:r w:rsidRPr="00845009">
        <w:rPr>
          <w:color w:val="auto"/>
        </w:rPr>
        <w:br w:type="page"/>
      </w:r>
      <w:r w:rsidR="002E0752" w:rsidRPr="00845009">
        <w:rPr>
          <w:color w:val="auto"/>
        </w:rPr>
        <w:lastRenderedPageBreak/>
        <w:t>OC8A.5.5</w:t>
      </w:r>
      <w:r w:rsidR="002E0752" w:rsidRPr="00845009">
        <w:rPr>
          <w:color w:val="auto"/>
        </w:rPr>
        <w:tab/>
      </w:r>
      <w:r w:rsidR="002E0752" w:rsidRPr="00845009">
        <w:rPr>
          <w:color w:val="auto"/>
          <w:u w:val="single"/>
        </w:rPr>
        <w:t>RISSP Cancellation Procedure</w:t>
      </w:r>
      <w:r w:rsidR="002E0752" w:rsidRPr="00845009">
        <w:rPr>
          <w:color w:val="auto"/>
        </w:rPr>
        <w:fldChar w:fldCharType="begin"/>
      </w:r>
      <w:r w:rsidR="002E0752" w:rsidRPr="00845009">
        <w:rPr>
          <w:color w:val="auto"/>
        </w:rPr>
        <w:instrText xml:space="preserve"> TC "</w:instrText>
      </w:r>
      <w:bookmarkStart w:id="96" w:name="_Toc72047871"/>
      <w:bookmarkStart w:id="97" w:name="_Toc211826586"/>
      <w:bookmarkStart w:id="98" w:name="_Toc503446413"/>
      <w:bookmarkStart w:id="99" w:name="_Toc333226185"/>
      <w:r w:rsidR="002E0752" w:rsidRPr="00845009">
        <w:rPr>
          <w:color w:val="auto"/>
        </w:rPr>
        <w:instrText>OC8A.5.</w:instrText>
      </w:r>
      <w:r w:rsidR="00A06326" w:rsidRPr="00845009">
        <w:rPr>
          <w:color w:val="auto"/>
        </w:rPr>
        <w:instrText>5</w:instrText>
      </w:r>
      <w:r w:rsidR="002E0752" w:rsidRPr="00845009">
        <w:rPr>
          <w:color w:val="auto"/>
        </w:rPr>
        <w:instrText xml:space="preserve">   RISSP Cancellation Procedure</w:instrText>
      </w:r>
      <w:bookmarkEnd w:id="96"/>
      <w:bookmarkEnd w:id="97"/>
      <w:bookmarkEnd w:id="98"/>
      <w:bookmarkEnd w:id="99"/>
      <w:r w:rsidR="002E0752" w:rsidRPr="00845009">
        <w:rPr>
          <w:color w:val="auto"/>
        </w:rPr>
        <w:instrText xml:space="preserve">"\L 2 </w:instrText>
      </w:r>
      <w:r w:rsidR="002E0752" w:rsidRPr="00845009">
        <w:rPr>
          <w:color w:val="auto"/>
        </w:rPr>
        <w:fldChar w:fldCharType="end"/>
      </w:r>
    </w:p>
    <w:p w14:paraId="18BBA3D4" w14:textId="77777777" w:rsidR="002E0752" w:rsidRPr="00845009" w:rsidRDefault="002E0752" w:rsidP="002E0752">
      <w:pPr>
        <w:pStyle w:val="Level1Text"/>
        <w:rPr>
          <w:color w:val="auto"/>
        </w:rPr>
      </w:pPr>
      <w:r w:rsidRPr="00845009">
        <w:rPr>
          <w:color w:val="auto"/>
        </w:rPr>
        <w:t>OC8A.5.5.1</w:t>
      </w:r>
      <w:r w:rsidRPr="00845009">
        <w:rPr>
          <w:color w:val="auto"/>
        </w:rPr>
        <w:tab/>
        <w:t xml:space="preserve">When the </w:t>
      </w:r>
      <w:r w:rsidRPr="00845009">
        <w:rPr>
          <w:b/>
          <w:color w:val="auto"/>
        </w:rPr>
        <w:t>Requesting Safety Co-ordinator</w:t>
      </w:r>
      <w:r w:rsidRPr="00845009">
        <w:rPr>
          <w:color w:val="auto"/>
        </w:rPr>
        <w:t xml:space="preserve"> decides that </w:t>
      </w:r>
      <w:r w:rsidRPr="00845009">
        <w:rPr>
          <w:b/>
          <w:color w:val="auto"/>
        </w:rPr>
        <w:t>Safety Precautions</w:t>
      </w:r>
      <w:r w:rsidRPr="00845009">
        <w:rPr>
          <w:color w:val="auto"/>
        </w:rPr>
        <w:t xml:space="preserve"> are no longer required, he will contact the relevant </w:t>
      </w:r>
      <w:r w:rsidRPr="00845009">
        <w:rPr>
          <w:b/>
          <w:color w:val="auto"/>
        </w:rPr>
        <w:t>Implementing Safety Co-ordinator</w:t>
      </w:r>
      <w:r w:rsidRPr="00845009">
        <w:rPr>
          <w:color w:val="auto"/>
        </w:rPr>
        <w:t xml:space="preserve"> to effect cancellation of the associated </w:t>
      </w:r>
      <w:r w:rsidRPr="00845009">
        <w:rPr>
          <w:b/>
          <w:color w:val="auto"/>
        </w:rPr>
        <w:t>RISSP</w:t>
      </w:r>
      <w:r w:rsidRPr="00845009">
        <w:rPr>
          <w:color w:val="auto"/>
        </w:rPr>
        <w:t>.</w:t>
      </w:r>
    </w:p>
    <w:p w14:paraId="7188A97F" w14:textId="77777777" w:rsidR="002E0752" w:rsidRPr="00845009" w:rsidRDefault="002E0752" w:rsidP="002E0752">
      <w:pPr>
        <w:pStyle w:val="Level1Text"/>
        <w:rPr>
          <w:color w:val="auto"/>
        </w:rPr>
      </w:pPr>
      <w:r w:rsidRPr="00845009">
        <w:rPr>
          <w:color w:val="auto"/>
        </w:rPr>
        <w:t>OC8A.5.5.2</w:t>
      </w:r>
      <w:r w:rsidRPr="00845009">
        <w:rPr>
          <w:color w:val="auto"/>
        </w:rPr>
        <w:tab/>
        <w:t xml:space="preserve">The </w:t>
      </w:r>
      <w:r w:rsidRPr="00845009">
        <w:rPr>
          <w:b/>
          <w:color w:val="auto"/>
        </w:rPr>
        <w:t>Requesting Safety Co-ordinator</w:t>
      </w:r>
      <w:r w:rsidRPr="00845009">
        <w:rPr>
          <w:color w:val="auto"/>
        </w:rPr>
        <w:t xml:space="preserve"> will inform the relevant </w:t>
      </w:r>
      <w:r w:rsidRPr="00845009">
        <w:rPr>
          <w:b/>
          <w:color w:val="auto"/>
        </w:rPr>
        <w:t>Implementing Safety Co-ordinator</w:t>
      </w:r>
      <w:r w:rsidRPr="00845009">
        <w:rPr>
          <w:color w:val="auto"/>
        </w:rPr>
        <w:t xml:space="preserve"> of the </w:t>
      </w:r>
      <w:r w:rsidRPr="00845009">
        <w:rPr>
          <w:b/>
          <w:color w:val="auto"/>
        </w:rPr>
        <w:t>RISSP</w:t>
      </w:r>
      <w:r w:rsidRPr="00845009">
        <w:rPr>
          <w:color w:val="auto"/>
        </w:rPr>
        <w:t xml:space="preserve"> identifying number (including the prefix and suffix), and agree it is the </w:t>
      </w:r>
      <w:r w:rsidRPr="00845009">
        <w:rPr>
          <w:b/>
          <w:color w:val="auto"/>
        </w:rPr>
        <w:t>RISSP</w:t>
      </w:r>
      <w:r w:rsidRPr="00845009">
        <w:rPr>
          <w:color w:val="auto"/>
        </w:rPr>
        <w:t xml:space="preserve"> to be cancelled. </w:t>
      </w:r>
    </w:p>
    <w:p w14:paraId="22DB50CB" w14:textId="77777777" w:rsidR="002E0752" w:rsidRPr="00845009" w:rsidRDefault="002E0752" w:rsidP="002E0752">
      <w:pPr>
        <w:pStyle w:val="Level1Text"/>
        <w:rPr>
          <w:color w:val="auto"/>
        </w:rPr>
      </w:pPr>
      <w:r w:rsidRPr="00845009">
        <w:rPr>
          <w:color w:val="auto"/>
        </w:rPr>
        <w:t>OC8A.5.5.3</w:t>
      </w:r>
      <w:r w:rsidRPr="00845009">
        <w:rPr>
          <w:color w:val="auto"/>
        </w:rPr>
        <w:tab/>
        <w:t xml:space="preserve">The </w:t>
      </w:r>
      <w:r w:rsidRPr="00845009">
        <w:rPr>
          <w:b/>
          <w:color w:val="auto"/>
        </w:rPr>
        <w:t>Requesting Safety Co-ordinator</w:t>
      </w:r>
      <w:r w:rsidRPr="00845009">
        <w:rPr>
          <w:color w:val="auto"/>
        </w:rPr>
        <w:t xml:space="preserve"> and the relevant </w:t>
      </w:r>
      <w:r w:rsidRPr="00845009">
        <w:rPr>
          <w:b/>
          <w:color w:val="auto"/>
        </w:rPr>
        <w:t>Implementing Safety Co-ordinator</w:t>
      </w:r>
      <w:r w:rsidRPr="00845009">
        <w:rPr>
          <w:color w:val="auto"/>
        </w:rPr>
        <w:t xml:space="preserve"> shall then respectively complete Part 2.1 of their respective RISSP-R and RISSP-I forms and shall then exchange details. The details being exchanged shall include their respective names and time and date. On completion of the exchange of details</w:t>
      </w:r>
      <w:ins w:id="100" w:author="Baller(ESO), Matt" w:date="2020-10-15T15:42:00Z">
        <w:r w:rsidR="00167874">
          <w:rPr>
            <w:color w:val="auto"/>
          </w:rPr>
          <w:t>,</w:t>
        </w:r>
      </w:ins>
      <w:r w:rsidRPr="00845009">
        <w:rPr>
          <w:color w:val="auto"/>
        </w:rPr>
        <w:t xml:space="preserve"> the respective </w:t>
      </w:r>
      <w:r w:rsidRPr="00845009">
        <w:rPr>
          <w:b/>
          <w:color w:val="auto"/>
        </w:rPr>
        <w:t>RISSP</w:t>
      </w:r>
      <w:r w:rsidRPr="00845009">
        <w:rPr>
          <w:color w:val="auto"/>
        </w:rPr>
        <w:t xml:space="preserve"> is cancelled. The removal of </w:t>
      </w:r>
      <w:r w:rsidRPr="00845009">
        <w:rPr>
          <w:b/>
          <w:color w:val="auto"/>
        </w:rPr>
        <w:t>Safety</w:t>
      </w:r>
      <w:r w:rsidRPr="00845009">
        <w:rPr>
          <w:color w:val="auto"/>
        </w:rPr>
        <w:t xml:space="preserve"> </w:t>
      </w:r>
      <w:r w:rsidRPr="00845009">
        <w:rPr>
          <w:b/>
          <w:color w:val="auto"/>
        </w:rPr>
        <w:t>Precautions</w:t>
      </w:r>
      <w:r w:rsidRPr="00845009">
        <w:rPr>
          <w:color w:val="auto"/>
        </w:rPr>
        <w:t xml:space="preserve"> is as set out in OC8A.5.5.4 and OC8A.5.5.5.</w:t>
      </w:r>
    </w:p>
    <w:p w14:paraId="52B745B3" w14:textId="77777777" w:rsidR="002E0752" w:rsidRPr="00845009" w:rsidRDefault="002E0752" w:rsidP="002E0752">
      <w:pPr>
        <w:pStyle w:val="Level1Text"/>
        <w:rPr>
          <w:color w:val="auto"/>
        </w:rPr>
      </w:pPr>
      <w:r w:rsidRPr="00845009">
        <w:rPr>
          <w:color w:val="auto"/>
        </w:rPr>
        <w:t>OC8A.5.5.4</w:t>
      </w:r>
      <w:r w:rsidRPr="00845009">
        <w:rPr>
          <w:color w:val="auto"/>
        </w:rPr>
        <w:tab/>
        <w:t xml:space="preserve">Neither </w:t>
      </w:r>
      <w:r w:rsidRPr="00845009">
        <w:rPr>
          <w:b/>
          <w:color w:val="auto"/>
        </w:rPr>
        <w:t>Safety Co-ordinator</w:t>
      </w:r>
      <w:r w:rsidRPr="00845009">
        <w:rPr>
          <w:color w:val="auto"/>
        </w:rPr>
        <w:t xml:space="preserve"> shall instruct the removal of any </w:t>
      </w:r>
      <w:r w:rsidRPr="00845009">
        <w:rPr>
          <w:b/>
          <w:color w:val="auto"/>
        </w:rPr>
        <w:t>Isolation</w:t>
      </w:r>
      <w:r w:rsidRPr="00845009">
        <w:rPr>
          <w:color w:val="auto"/>
        </w:rPr>
        <w:t xml:space="preserve"> forming part of the </w:t>
      </w:r>
      <w:r w:rsidRPr="00845009">
        <w:rPr>
          <w:b/>
          <w:color w:val="auto"/>
        </w:rPr>
        <w:t>Safety Precautions</w:t>
      </w:r>
      <w:r w:rsidRPr="00845009">
        <w:rPr>
          <w:color w:val="auto"/>
        </w:rPr>
        <w:t xml:space="preserve"> as part of the returning of the </w:t>
      </w:r>
      <w:r w:rsidRPr="00845009">
        <w:rPr>
          <w:b/>
          <w:color w:val="auto"/>
        </w:rPr>
        <w:t>HV Apparatus</w:t>
      </w:r>
      <w:r w:rsidRPr="00845009">
        <w:rPr>
          <w:color w:val="auto"/>
        </w:rPr>
        <w:t xml:space="preserve"> to service until it is confirmed to each by each other that every earth</w:t>
      </w:r>
      <w:r w:rsidRPr="00845009">
        <w:rPr>
          <w:b/>
          <w:color w:val="auto"/>
        </w:rPr>
        <w:t xml:space="preserve"> </w:t>
      </w:r>
      <w:r w:rsidRPr="00845009">
        <w:rPr>
          <w:color w:val="auto"/>
        </w:rPr>
        <w:t xml:space="preserve">on each side of the </w:t>
      </w:r>
      <w:r w:rsidRPr="00845009">
        <w:rPr>
          <w:b/>
          <w:color w:val="auto"/>
        </w:rPr>
        <w:t>Connection Point</w:t>
      </w:r>
      <w:r w:rsidR="00AC6F7E" w:rsidRPr="00845009">
        <w:rPr>
          <w:color w:val="auto"/>
        </w:rPr>
        <w:t xml:space="preserve"> (or,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w:t>
      </w:r>
      <w:r w:rsidRPr="00845009">
        <w:rPr>
          <w:color w:val="auto"/>
        </w:rPr>
        <w:t xml:space="preserve"> within the points of isolation identified on the </w:t>
      </w:r>
      <w:r w:rsidRPr="00845009">
        <w:rPr>
          <w:b/>
          <w:color w:val="auto"/>
        </w:rPr>
        <w:t>RISSP</w:t>
      </w:r>
      <w:r w:rsidRPr="00845009">
        <w:rPr>
          <w:color w:val="auto"/>
        </w:rPr>
        <w:t xml:space="preserve">, has been removed or disconnected by the provision of additional </w:t>
      </w:r>
      <w:r w:rsidRPr="00845009">
        <w:rPr>
          <w:b/>
          <w:color w:val="auto"/>
        </w:rPr>
        <w:t>Points of Isolation</w:t>
      </w:r>
      <w:r w:rsidRPr="00845009">
        <w:rPr>
          <w:color w:val="auto"/>
        </w:rPr>
        <w:t xml:space="preserve">. </w:t>
      </w:r>
    </w:p>
    <w:p w14:paraId="5BF9C894" w14:textId="77777777" w:rsidR="002E0752" w:rsidRPr="00845009" w:rsidRDefault="002E0752" w:rsidP="002E0752">
      <w:pPr>
        <w:pStyle w:val="Level1Text"/>
        <w:rPr>
          <w:color w:val="auto"/>
        </w:rPr>
      </w:pPr>
      <w:r w:rsidRPr="00845009">
        <w:rPr>
          <w:color w:val="auto"/>
        </w:rPr>
        <w:t xml:space="preserve"> OC8A.5.5.5 </w:t>
      </w:r>
      <w:r w:rsidRPr="00845009">
        <w:rPr>
          <w:color w:val="auto"/>
        </w:rPr>
        <w:tab/>
        <w:t xml:space="preserve">Subject to the provisions in OC8A.5.5.4, the </w:t>
      </w:r>
      <w:r w:rsidRPr="00845009">
        <w:rPr>
          <w:b/>
          <w:color w:val="auto"/>
        </w:rPr>
        <w:t>Implementing Safety Co-ordinator</w:t>
      </w:r>
      <w:r w:rsidRPr="00845009">
        <w:rPr>
          <w:color w:val="auto"/>
        </w:rPr>
        <w:t xml:space="preserve"> is then free to arrange the removal of the </w:t>
      </w:r>
      <w:r w:rsidRPr="00845009">
        <w:rPr>
          <w:b/>
          <w:color w:val="auto"/>
        </w:rPr>
        <w:t>Safety Precautions</w:t>
      </w:r>
      <w:r w:rsidRPr="00845009">
        <w:rPr>
          <w:color w:val="auto"/>
        </w:rPr>
        <w:t xml:space="preserve">, the procedure to achieve that being entirely an internal matter for the party the </w:t>
      </w:r>
      <w:r w:rsidRPr="00845009">
        <w:rPr>
          <w:b/>
          <w:color w:val="auto"/>
        </w:rPr>
        <w:t>Implementing Safety Co-ordinator</w:t>
      </w:r>
      <w:r w:rsidRPr="00845009">
        <w:rPr>
          <w:color w:val="auto"/>
        </w:rPr>
        <w:t xml:space="preserve"> is representing. Where a </w:t>
      </w:r>
      <w:r w:rsidRPr="00845009">
        <w:rPr>
          <w:b/>
          <w:color w:val="auto"/>
        </w:rPr>
        <w:t>Key Safe Key</w:t>
      </w:r>
      <w:r w:rsidRPr="00845009">
        <w:rPr>
          <w:color w:val="auto"/>
        </w:rPr>
        <w:t xml:space="preserve"> has been given to the authorised site representative of the </w:t>
      </w:r>
      <w:r w:rsidRPr="00845009">
        <w:rPr>
          <w:b/>
          <w:color w:val="auto"/>
        </w:rPr>
        <w:t>Requesting Safety Co-ordinator</w:t>
      </w:r>
      <w:r w:rsidRPr="00845009">
        <w:rPr>
          <w:color w:val="auto"/>
        </w:rPr>
        <w:t xml:space="preserve">, the </w:t>
      </w:r>
      <w:r w:rsidRPr="00845009">
        <w:rPr>
          <w:b/>
          <w:color w:val="auto"/>
        </w:rPr>
        <w:t>Key Safe Key</w:t>
      </w:r>
      <w:r w:rsidRPr="00845009">
        <w:rPr>
          <w:color w:val="auto"/>
        </w:rPr>
        <w:t xml:space="preserve"> must be returned to the authorised site representative of the </w:t>
      </w:r>
      <w:r w:rsidRPr="00845009">
        <w:rPr>
          <w:b/>
          <w:color w:val="auto"/>
        </w:rPr>
        <w:t>Implementing Safety Co-ordinator</w:t>
      </w:r>
      <w:r w:rsidRPr="00845009">
        <w:rPr>
          <w:color w:val="auto"/>
        </w:rPr>
        <w:t xml:space="preserve">.  The only situation in which any </w:t>
      </w:r>
      <w:r w:rsidRPr="00845009">
        <w:rPr>
          <w:b/>
          <w:color w:val="auto"/>
        </w:rPr>
        <w:t>Safety Precautions</w:t>
      </w:r>
      <w:r w:rsidRPr="00845009">
        <w:rPr>
          <w:color w:val="auto"/>
        </w:rPr>
        <w:t xml:space="preserve"> may be removed without first cancelling the </w:t>
      </w:r>
      <w:r w:rsidRPr="00845009">
        <w:rPr>
          <w:b/>
          <w:color w:val="auto"/>
        </w:rPr>
        <w:t>RISSP</w:t>
      </w:r>
      <w:r w:rsidRPr="00845009">
        <w:rPr>
          <w:color w:val="auto"/>
        </w:rPr>
        <w:t xml:space="preserve"> in accordance with OC8A.5.5 or OC8A.5.6 is when </w:t>
      </w:r>
      <w:r w:rsidRPr="00845009">
        <w:rPr>
          <w:b/>
          <w:color w:val="auto"/>
        </w:rPr>
        <w:t>Earthing</w:t>
      </w:r>
      <w:r w:rsidRPr="00845009">
        <w:rPr>
          <w:color w:val="auto"/>
        </w:rPr>
        <w:t xml:space="preserve"> is removed in the situation envisaged in OC8A.6.2(b).</w:t>
      </w:r>
    </w:p>
    <w:p w14:paraId="1890CCD4" w14:textId="77777777" w:rsidR="002E0752" w:rsidRPr="00845009" w:rsidRDefault="002E0752" w:rsidP="002E0752">
      <w:pPr>
        <w:pStyle w:val="Level1Text"/>
        <w:rPr>
          <w:color w:val="auto"/>
        </w:rPr>
      </w:pPr>
      <w:r w:rsidRPr="00845009">
        <w:rPr>
          <w:color w:val="auto"/>
        </w:rPr>
        <w:t>OC8A.5.6</w:t>
      </w:r>
      <w:r w:rsidRPr="00845009">
        <w:rPr>
          <w:color w:val="auto"/>
        </w:rPr>
        <w:tab/>
      </w:r>
      <w:r w:rsidRPr="00845009">
        <w:rPr>
          <w:color w:val="auto"/>
          <w:u w:val="single"/>
        </w:rPr>
        <w:t>RISSP Change Control</w:t>
      </w:r>
      <w:r w:rsidRPr="00845009">
        <w:rPr>
          <w:color w:val="auto"/>
        </w:rPr>
        <w:fldChar w:fldCharType="begin"/>
      </w:r>
      <w:r w:rsidRPr="00845009">
        <w:rPr>
          <w:color w:val="auto"/>
        </w:rPr>
        <w:instrText xml:space="preserve"> TC "</w:instrText>
      </w:r>
      <w:bookmarkStart w:id="101" w:name="_Toc72047872"/>
      <w:bookmarkStart w:id="102" w:name="_Toc211826587"/>
      <w:bookmarkStart w:id="103" w:name="_Toc503446414"/>
      <w:bookmarkStart w:id="104" w:name="_Toc333226186"/>
      <w:r w:rsidRPr="00845009">
        <w:rPr>
          <w:color w:val="auto"/>
        </w:rPr>
        <w:instrText>OC8A.5.</w:instrText>
      </w:r>
      <w:r w:rsidR="00A06326" w:rsidRPr="00845009">
        <w:rPr>
          <w:color w:val="auto"/>
        </w:rPr>
        <w:instrText>6</w:instrText>
      </w:r>
      <w:r w:rsidRPr="00845009">
        <w:rPr>
          <w:color w:val="auto"/>
        </w:rPr>
        <w:instrText xml:space="preserve">   RISSP Change Control</w:instrText>
      </w:r>
      <w:bookmarkEnd w:id="101"/>
      <w:bookmarkEnd w:id="102"/>
      <w:bookmarkEnd w:id="103"/>
      <w:bookmarkEnd w:id="104"/>
      <w:r w:rsidRPr="00845009">
        <w:rPr>
          <w:color w:val="auto"/>
        </w:rPr>
        <w:instrText xml:space="preserve">"\L 2 </w:instrText>
      </w:r>
      <w:r w:rsidRPr="00845009">
        <w:rPr>
          <w:color w:val="auto"/>
        </w:rPr>
        <w:fldChar w:fldCharType="end"/>
      </w:r>
    </w:p>
    <w:p w14:paraId="060EAC8C" w14:textId="77777777" w:rsidR="002E0752" w:rsidRPr="00845009" w:rsidRDefault="002E0752" w:rsidP="002E0752">
      <w:pPr>
        <w:pStyle w:val="Level1Text"/>
        <w:rPr>
          <w:color w:val="auto"/>
        </w:rPr>
      </w:pPr>
      <w:r w:rsidRPr="00845009">
        <w:rPr>
          <w:color w:val="auto"/>
        </w:rPr>
        <w:tab/>
        <w:t xml:space="preserve">Nothing in this </w:t>
      </w:r>
      <w:r w:rsidRPr="009F4A35">
        <w:rPr>
          <w:color w:val="auto"/>
          <w:rPrChange w:id="105" w:author="Baller(ESO), Matt" w:date="2020-10-15T15:42:00Z">
            <w:rPr>
              <w:b/>
              <w:color w:val="auto"/>
            </w:rPr>
          </w:rPrChange>
        </w:rPr>
        <w:t>OC8A</w:t>
      </w:r>
      <w:r w:rsidRPr="00845009">
        <w:rPr>
          <w:color w:val="auto"/>
        </w:rPr>
        <w:t xml:space="preserve"> prevents the</w:t>
      </w:r>
      <w:r w:rsidRPr="00845009">
        <w:rPr>
          <w:b/>
          <w:color w:val="auto"/>
        </w:rPr>
        <w:t xml:space="preserve"> Relevant E&amp;W Transmission Licensee </w:t>
      </w:r>
      <w:r w:rsidRPr="00845009">
        <w:rPr>
          <w:color w:val="auto"/>
        </w:rPr>
        <w:t xml:space="preserve">and </w:t>
      </w:r>
      <w:r w:rsidRPr="00845009">
        <w:rPr>
          <w:b/>
          <w:color w:val="auto"/>
        </w:rPr>
        <w:t xml:space="preserve">E&amp;W Users </w:t>
      </w:r>
      <w:r w:rsidRPr="00845009">
        <w:rPr>
          <w:color w:val="auto"/>
        </w:rPr>
        <w:t xml:space="preserve">agreeing to a simultaneous cancellation and issue of a new </w:t>
      </w:r>
      <w:r w:rsidRPr="00845009">
        <w:rPr>
          <w:b/>
          <w:color w:val="auto"/>
        </w:rPr>
        <w:t>RISSP</w:t>
      </w:r>
      <w:r w:rsidRPr="00845009">
        <w:rPr>
          <w:color w:val="auto"/>
        </w:rPr>
        <w:t xml:space="preserve">, if both agree. It should be noted, however, that the effect of that under the relevant </w:t>
      </w:r>
      <w:r w:rsidRPr="00845009">
        <w:rPr>
          <w:b/>
          <w:color w:val="auto"/>
        </w:rPr>
        <w:t>Safety Rules</w:t>
      </w:r>
      <w:r w:rsidRPr="00845009">
        <w:rPr>
          <w:color w:val="auto"/>
        </w:rPr>
        <w:t xml:space="preserve"> is not a matter with which the </w:t>
      </w:r>
      <w:r w:rsidRPr="009F4A35">
        <w:rPr>
          <w:color w:val="auto"/>
          <w:rPrChange w:id="106" w:author="Baller(ESO), Matt" w:date="2020-10-15T15:42:00Z">
            <w:rPr>
              <w:b/>
              <w:color w:val="auto"/>
            </w:rPr>
          </w:rPrChange>
        </w:rPr>
        <w:t>Grid Code</w:t>
      </w:r>
      <w:r w:rsidRPr="00845009">
        <w:rPr>
          <w:color w:val="auto"/>
        </w:rPr>
        <w:t xml:space="preserve"> deals.</w:t>
      </w:r>
    </w:p>
    <w:p w14:paraId="7BFE2DEE" w14:textId="77777777" w:rsidR="002E0752" w:rsidRPr="00845009" w:rsidRDefault="002E0752" w:rsidP="002E0752">
      <w:pPr>
        <w:pStyle w:val="Level1Text"/>
        <w:rPr>
          <w:color w:val="auto"/>
        </w:rPr>
      </w:pPr>
    </w:p>
    <w:p w14:paraId="6134F0B4" w14:textId="77777777" w:rsidR="002E0752" w:rsidRPr="00845009" w:rsidRDefault="002E0752" w:rsidP="002E0752">
      <w:pPr>
        <w:pStyle w:val="Level1Text"/>
        <w:rPr>
          <w:color w:val="auto"/>
        </w:rPr>
      </w:pPr>
      <w:r w:rsidRPr="00845009">
        <w:rPr>
          <w:color w:val="auto"/>
        </w:rPr>
        <w:t>OC8A.6</w:t>
      </w:r>
      <w:r w:rsidRPr="00845009">
        <w:rPr>
          <w:color w:val="auto"/>
        </w:rPr>
        <w:tab/>
      </w:r>
      <w:r w:rsidRPr="00845009">
        <w:rPr>
          <w:color w:val="auto"/>
          <w:u w:val="single"/>
        </w:rPr>
        <w:t>TESTING AFFECTING ANOTHER SAFETY CO-ORDINATOR</w:t>
      </w:r>
      <w:smartTag w:uri="urn:schemas-microsoft-com:office:smarttags" w:element="PersonName">
        <w:r w:rsidRPr="00845009">
          <w:rPr>
            <w:color w:val="auto"/>
            <w:u w:val="single"/>
          </w:rPr>
          <w:t>'</w:t>
        </w:r>
      </w:smartTag>
      <w:r w:rsidRPr="00845009">
        <w:rPr>
          <w:color w:val="auto"/>
          <w:u w:val="single"/>
        </w:rPr>
        <w:t>S SYSTEM</w:t>
      </w:r>
      <w:r w:rsidRPr="00845009">
        <w:rPr>
          <w:color w:val="auto"/>
        </w:rPr>
        <w:fldChar w:fldCharType="begin"/>
      </w:r>
      <w:r w:rsidRPr="00845009">
        <w:rPr>
          <w:color w:val="auto"/>
        </w:rPr>
        <w:instrText xml:space="preserve"> TC "</w:instrText>
      </w:r>
      <w:bookmarkStart w:id="107" w:name="_Toc72047873"/>
      <w:bookmarkStart w:id="108" w:name="_Toc211826588"/>
      <w:bookmarkStart w:id="109" w:name="_Toc503446415"/>
      <w:bookmarkStart w:id="110" w:name="_Toc333226187"/>
      <w:r w:rsidRPr="00845009">
        <w:rPr>
          <w:color w:val="auto"/>
        </w:rPr>
        <w:instrText>OC8A.6   TESTING AFFECTING ANOTHER SAFETY CO-ORDINATOR’S SYSTEM</w:instrText>
      </w:r>
      <w:bookmarkEnd w:id="107"/>
      <w:bookmarkEnd w:id="108"/>
      <w:bookmarkEnd w:id="109"/>
      <w:bookmarkEnd w:id="110"/>
      <w:r w:rsidRPr="00845009">
        <w:rPr>
          <w:color w:val="auto"/>
        </w:rPr>
        <w:instrText xml:space="preserve">"\L 1 </w:instrText>
      </w:r>
      <w:r w:rsidRPr="00845009">
        <w:rPr>
          <w:color w:val="auto"/>
        </w:rPr>
        <w:fldChar w:fldCharType="end"/>
      </w:r>
    </w:p>
    <w:p w14:paraId="4703234D" w14:textId="77777777" w:rsidR="002E0752" w:rsidRPr="00845009" w:rsidRDefault="002E0752" w:rsidP="002E0752">
      <w:pPr>
        <w:pStyle w:val="Level1Text"/>
        <w:rPr>
          <w:color w:val="auto"/>
        </w:rPr>
      </w:pPr>
      <w:r w:rsidRPr="00845009">
        <w:rPr>
          <w:color w:val="auto"/>
        </w:rPr>
        <w:t>OC8A.6.1</w:t>
      </w:r>
      <w:r w:rsidRPr="00845009">
        <w:rPr>
          <w:color w:val="auto"/>
        </w:rPr>
        <w:tab/>
        <w:t xml:space="preserve">The carrying out of the test may affect </w:t>
      </w:r>
      <w:r w:rsidRPr="00845009">
        <w:rPr>
          <w:b/>
          <w:color w:val="auto"/>
        </w:rPr>
        <w:t>Safety Precautions</w:t>
      </w:r>
      <w:r w:rsidRPr="00845009">
        <w:rPr>
          <w:color w:val="auto"/>
        </w:rPr>
        <w:t xml:space="preserve"> on</w:t>
      </w:r>
      <w:r w:rsidRPr="00845009">
        <w:rPr>
          <w:b/>
          <w:color w:val="auto"/>
        </w:rPr>
        <w:t xml:space="preserve"> RISSPs</w:t>
      </w:r>
      <w:r w:rsidRPr="00845009">
        <w:rPr>
          <w:color w:val="auto"/>
        </w:rPr>
        <w:t xml:space="preserve"> or work being carried out which does not require a </w:t>
      </w:r>
      <w:r w:rsidRPr="00845009">
        <w:rPr>
          <w:b/>
          <w:color w:val="auto"/>
        </w:rPr>
        <w:t>RISSP</w:t>
      </w:r>
      <w:r w:rsidRPr="00845009">
        <w:rPr>
          <w:color w:val="auto"/>
        </w:rPr>
        <w:t xml:space="preserve">. Testing can, for example, include the application of an independent test voltage. Accordingly, where the </w:t>
      </w:r>
      <w:r w:rsidRPr="00845009">
        <w:rPr>
          <w:b/>
          <w:color w:val="auto"/>
        </w:rPr>
        <w:t>Requesting Safety Co-ordinator</w:t>
      </w:r>
      <w:r w:rsidRPr="00845009">
        <w:rPr>
          <w:color w:val="auto"/>
        </w:rPr>
        <w:t xml:space="preserve"> wishes to authorise the carrying out of such a test to which the procedures in OC8A.6 apply he may not do so and the test will not take place unless and until the steps in (a)-(c) below have been followed and confirmation of completion has been recorded in the respective </w:t>
      </w:r>
      <w:r w:rsidRPr="00845009">
        <w:rPr>
          <w:b/>
          <w:color w:val="auto"/>
        </w:rPr>
        <w:t>Safety Logs</w:t>
      </w:r>
      <w:r w:rsidRPr="00845009">
        <w:rPr>
          <w:color w:val="auto"/>
        </w:rPr>
        <w:t>:</w:t>
      </w:r>
    </w:p>
    <w:p w14:paraId="5E6E08C1" w14:textId="77777777" w:rsidR="002E0752" w:rsidRPr="00FA23FA" w:rsidRDefault="002E0752" w:rsidP="002E0752">
      <w:pPr>
        <w:pStyle w:val="Level2Text"/>
      </w:pPr>
      <w:r w:rsidRPr="00FA23FA">
        <w:t>(a)</w:t>
      </w:r>
      <w:r w:rsidRPr="00FA23FA">
        <w:tab/>
        <w:t xml:space="preserve">confirmation must be obtained from the </w:t>
      </w:r>
      <w:r w:rsidRPr="00FA23FA">
        <w:rPr>
          <w:b/>
        </w:rPr>
        <w:t>Implementing Safety Co-ordinator</w:t>
      </w:r>
      <w:r w:rsidRPr="00FA23FA">
        <w:t xml:space="preserve"> that: </w:t>
      </w:r>
    </w:p>
    <w:p w14:paraId="3E52AE67" w14:textId="77777777" w:rsidR="002E0752" w:rsidRPr="00FA23FA" w:rsidRDefault="002E0752" w:rsidP="002E0752">
      <w:pPr>
        <w:pStyle w:val="Level3Text"/>
      </w:pPr>
      <w:r w:rsidRPr="00FA23FA">
        <w:t>(</w:t>
      </w:r>
      <w:proofErr w:type="spellStart"/>
      <w:r w:rsidRPr="00FA23FA">
        <w:t>i</w:t>
      </w:r>
      <w:proofErr w:type="spellEnd"/>
      <w:r w:rsidRPr="00FA23FA">
        <w:t>)</w:t>
      </w:r>
      <w:r w:rsidRPr="00FA23FA">
        <w:tab/>
        <w:t xml:space="preserve">no person is working on, or testing, or has been authorised to work on, or test, any part of its </w:t>
      </w:r>
      <w:r w:rsidRPr="00FA23FA">
        <w:rPr>
          <w:b/>
        </w:rPr>
        <w:t>System</w:t>
      </w:r>
      <w:r w:rsidRPr="00FA23FA">
        <w:t xml:space="preserve"> or another </w:t>
      </w:r>
      <w:r w:rsidRPr="00FA23FA">
        <w:rPr>
          <w:b/>
        </w:rPr>
        <w:t>System(s)</w:t>
      </w:r>
      <w:r w:rsidRPr="00FA23FA">
        <w:t xml:space="preserve"> (other than the </w:t>
      </w:r>
      <w:r w:rsidRPr="00FA23FA">
        <w:rPr>
          <w:b/>
        </w:rPr>
        <w:t>System</w:t>
      </w:r>
      <w:r w:rsidRPr="00FA23FA">
        <w:t xml:space="preserve"> of the </w:t>
      </w:r>
      <w:r w:rsidRPr="00FA23FA">
        <w:rPr>
          <w:b/>
        </w:rPr>
        <w:t>Requesting Safety Co-ordinator</w:t>
      </w:r>
      <w:r w:rsidRPr="00FA23FA">
        <w:t xml:space="preserve">) within the points of </w:t>
      </w:r>
      <w:r w:rsidRPr="00FA23FA">
        <w:rPr>
          <w:b/>
        </w:rPr>
        <w:t>Isolation</w:t>
      </w:r>
      <w:r w:rsidRPr="00FA23FA">
        <w:t xml:space="preserve"> identified on the </w:t>
      </w:r>
      <w:r w:rsidRPr="00FA23FA">
        <w:rPr>
          <w:b/>
        </w:rPr>
        <w:t>RISSP</w:t>
      </w:r>
      <w:r w:rsidRPr="00FA23FA">
        <w:t xml:space="preserve"> form relating to the test which is proposed to be undertaken, and</w:t>
      </w:r>
    </w:p>
    <w:p w14:paraId="04F97A8A" w14:textId="77777777" w:rsidR="002E0752" w:rsidRPr="00FA23FA" w:rsidRDefault="002E0752" w:rsidP="002E0752">
      <w:pPr>
        <w:pStyle w:val="Level3Text"/>
      </w:pPr>
      <w:r w:rsidRPr="00FA23FA">
        <w:t>(ii)</w:t>
      </w:r>
      <w:r w:rsidRPr="00FA23FA">
        <w:tab/>
        <w:t xml:space="preserve">no person will be so authorised until the proposed test has been completed (or cancelled) and the </w:t>
      </w:r>
      <w:r w:rsidRPr="00FA23FA">
        <w:rPr>
          <w:b/>
        </w:rPr>
        <w:t>Requesting Safety Co-ordinator</w:t>
      </w:r>
      <w:r w:rsidRPr="00FA23FA">
        <w:t xml:space="preserve"> has notified the </w:t>
      </w:r>
      <w:r w:rsidRPr="00FA23FA">
        <w:rPr>
          <w:b/>
        </w:rPr>
        <w:t>Implementing Safety Co-ordinator</w:t>
      </w:r>
      <w:r w:rsidRPr="00FA23FA">
        <w:t xml:space="preserve"> of its completion (or cancellation);</w:t>
      </w:r>
    </w:p>
    <w:p w14:paraId="71DEC0CB" w14:textId="77777777" w:rsidR="002E0752" w:rsidRPr="00FA23FA" w:rsidRDefault="002E0752" w:rsidP="00A61A69">
      <w:pPr>
        <w:pStyle w:val="Level2Text"/>
      </w:pPr>
      <w:r w:rsidRPr="00FA23FA">
        <w:lastRenderedPageBreak/>
        <w:t>(b)</w:t>
      </w:r>
      <w:r w:rsidRPr="00FA23FA">
        <w:tab/>
        <w:t xml:space="preserve">any other current </w:t>
      </w:r>
      <w:r w:rsidRPr="00FA23FA">
        <w:rPr>
          <w:b/>
        </w:rPr>
        <w:t>RISSPs</w:t>
      </w:r>
      <w:r w:rsidRPr="00FA23FA">
        <w:t xml:space="preserve"> which relate to the parts of the </w:t>
      </w:r>
      <w:r w:rsidRPr="00FA23FA">
        <w:rPr>
          <w:b/>
        </w:rPr>
        <w:t>System</w:t>
      </w:r>
      <w:r w:rsidRPr="00FA23FA">
        <w:t xml:space="preserve"> in which the testing is to take place must have been cancelled in accordance with procedures set out in OC8A.5.5;</w:t>
      </w:r>
    </w:p>
    <w:p w14:paraId="09972296" w14:textId="77777777" w:rsidR="002E0752" w:rsidRPr="00FA23FA" w:rsidRDefault="002E0752" w:rsidP="00A61A69">
      <w:pPr>
        <w:pStyle w:val="Level2Text"/>
      </w:pPr>
      <w:r w:rsidRPr="00FA23FA">
        <w:t>(c)</w:t>
      </w:r>
      <w:r w:rsidRPr="00FA23FA">
        <w:tab/>
        <w:t xml:space="preserve">the </w:t>
      </w:r>
      <w:r w:rsidRPr="00FA23FA">
        <w:rPr>
          <w:b/>
        </w:rPr>
        <w:t>Implementing Safety Co-ordinator</w:t>
      </w:r>
      <w:r w:rsidRPr="00FA23FA">
        <w:t xml:space="preserve"> must agree with the </w:t>
      </w:r>
      <w:r w:rsidRPr="00FA23FA">
        <w:rPr>
          <w:b/>
        </w:rPr>
        <w:t>Requesting Safety Co-ordinator</w:t>
      </w:r>
      <w:r w:rsidRPr="00FA23FA">
        <w:t xml:space="preserve"> to permit the testing on that part of the </w:t>
      </w:r>
      <w:r w:rsidRPr="00FA23FA">
        <w:rPr>
          <w:b/>
        </w:rPr>
        <w:t>System</w:t>
      </w:r>
      <w:r w:rsidRPr="00FA23FA">
        <w:t xml:space="preserve"> between the points of </w:t>
      </w:r>
      <w:r w:rsidRPr="00FA23FA">
        <w:rPr>
          <w:b/>
        </w:rPr>
        <w:t>Isolation</w:t>
      </w:r>
      <w:r w:rsidRPr="00FA23FA">
        <w:t xml:space="preserve"> identified in the</w:t>
      </w:r>
      <w:r w:rsidRPr="00FA23FA">
        <w:rPr>
          <w:b/>
        </w:rPr>
        <w:t xml:space="preserve"> RISSP</w:t>
      </w:r>
      <w:r w:rsidRPr="00FA23FA">
        <w:t xml:space="preserve"> associated with the test and the points of </w:t>
      </w:r>
      <w:r w:rsidRPr="00FA23FA">
        <w:rPr>
          <w:b/>
        </w:rPr>
        <w:t>Isolation</w:t>
      </w:r>
      <w:r w:rsidRPr="00FA23FA">
        <w:t xml:space="preserve"> on the </w:t>
      </w:r>
      <w:r w:rsidRPr="00FA23FA">
        <w:rPr>
          <w:b/>
        </w:rPr>
        <w:t>Requesting Safety Co-ordinator</w:t>
      </w:r>
      <w:smartTag w:uri="urn:schemas-microsoft-com:office:smarttags" w:element="PersonName">
        <w:r w:rsidRPr="00FA23FA">
          <w:rPr>
            <w:b/>
          </w:rPr>
          <w:t>'</w:t>
        </w:r>
      </w:smartTag>
      <w:r w:rsidRPr="00FA23FA">
        <w:rPr>
          <w:b/>
        </w:rPr>
        <w:t>s System</w:t>
      </w:r>
      <w:r w:rsidRPr="00FA23FA">
        <w:t xml:space="preserve">. </w:t>
      </w:r>
    </w:p>
    <w:p w14:paraId="06168B45" w14:textId="77777777" w:rsidR="002E0752" w:rsidRPr="00FA23FA" w:rsidRDefault="002E0752" w:rsidP="002E0752">
      <w:pPr>
        <w:pStyle w:val="Level2Text"/>
        <w:tabs>
          <w:tab w:val="left" w:pos="1418"/>
        </w:tabs>
        <w:ind w:hanging="1843"/>
      </w:pPr>
      <w:r w:rsidRPr="00FA23FA">
        <w:t>OC8A.6.2</w:t>
      </w:r>
      <w:r w:rsidRPr="00FA23FA">
        <w:tab/>
        <w:t>(a)</w:t>
      </w:r>
      <w:r w:rsidRPr="00FA23FA">
        <w:tab/>
        <w:t xml:space="preserve">The </w:t>
      </w:r>
      <w:r w:rsidRPr="00FA23FA">
        <w:rPr>
          <w:b/>
        </w:rPr>
        <w:t>Requesting Safety Co-ordinator</w:t>
      </w:r>
      <w:r w:rsidRPr="00FA23FA">
        <w:t xml:space="preserve"> will inform the </w:t>
      </w:r>
      <w:r w:rsidRPr="00FA23FA">
        <w:rPr>
          <w:b/>
        </w:rPr>
        <w:t>Implementing Safety Co-ordinator</w:t>
      </w:r>
      <w:r w:rsidRPr="00FA23FA">
        <w:t xml:space="preserve"> as soon as the test has been completed or cancelled and the confirmation shall be recorded in the respective </w:t>
      </w:r>
      <w:r w:rsidRPr="00FA23FA">
        <w:rPr>
          <w:b/>
        </w:rPr>
        <w:t>Safety Logs</w:t>
      </w:r>
      <w:r w:rsidRPr="00FA23FA">
        <w:t>.</w:t>
      </w:r>
    </w:p>
    <w:p w14:paraId="29E98114" w14:textId="77777777" w:rsidR="002E0752" w:rsidRPr="00FA23FA" w:rsidRDefault="002E0752" w:rsidP="002E0752">
      <w:pPr>
        <w:pStyle w:val="Level2Text"/>
      </w:pPr>
      <w:r w:rsidRPr="00FA23FA">
        <w:t>(b)</w:t>
      </w:r>
      <w:r w:rsidRPr="00FA23FA">
        <w:tab/>
        <w:t xml:space="preserve">When the test gives rise to the removal of </w:t>
      </w:r>
      <w:r w:rsidRPr="00FA23FA">
        <w:rPr>
          <w:b/>
        </w:rPr>
        <w:t>Earthing</w:t>
      </w:r>
      <w:r w:rsidRPr="00FA23FA">
        <w:t xml:space="preserve"> which it is not intended to re-apply, the relevant </w:t>
      </w:r>
      <w:r w:rsidRPr="00FA23FA">
        <w:rPr>
          <w:b/>
        </w:rPr>
        <w:t>RISSP</w:t>
      </w:r>
      <w:r w:rsidRPr="00FA23FA">
        <w:t xml:space="preserve"> associated with the test</w:t>
      </w:r>
      <w:r w:rsidRPr="00FA23FA">
        <w:rPr>
          <w:b/>
        </w:rPr>
        <w:t xml:space="preserve"> </w:t>
      </w:r>
      <w:r w:rsidRPr="00FA23FA">
        <w:t xml:space="preserve">shall be cancelled at the completion or cancellation of the test in accordance with the procedure set out in either OC8A.5.5 or OC8A.5.6. Where the </w:t>
      </w:r>
      <w:r w:rsidRPr="00FA23FA">
        <w:rPr>
          <w:b/>
        </w:rPr>
        <w:t>Earthing</w:t>
      </w:r>
      <w:r w:rsidRPr="00FA23FA">
        <w:t xml:space="preserve"> is re-applied following the completion or cancellation of the test, there is no requirement to cancel the relevant</w:t>
      </w:r>
      <w:r w:rsidRPr="00FA23FA">
        <w:rPr>
          <w:b/>
        </w:rPr>
        <w:t xml:space="preserve"> RISSP</w:t>
      </w:r>
      <w:r w:rsidRPr="00FA23FA">
        <w:t xml:space="preserve"> associated with the test pursuant to this OC8A.6.2.</w:t>
      </w:r>
    </w:p>
    <w:p w14:paraId="7E0999C7" w14:textId="77777777" w:rsidR="002E0752" w:rsidRPr="00845009" w:rsidRDefault="002E0752" w:rsidP="002E0752">
      <w:pPr>
        <w:pStyle w:val="Level1Text"/>
        <w:rPr>
          <w:color w:val="auto"/>
        </w:rPr>
      </w:pPr>
      <w:r w:rsidRPr="00845009">
        <w:rPr>
          <w:color w:val="auto"/>
        </w:rPr>
        <w:t>OC8A.7</w:t>
      </w:r>
      <w:r w:rsidRPr="00845009">
        <w:rPr>
          <w:color w:val="auto"/>
        </w:rPr>
        <w:tab/>
      </w:r>
      <w:r w:rsidRPr="00845009">
        <w:rPr>
          <w:color w:val="auto"/>
          <w:u w:val="single"/>
        </w:rPr>
        <w:t>EMERGENCY SITUATIONS</w:t>
      </w:r>
      <w:r w:rsidRPr="00845009">
        <w:rPr>
          <w:color w:val="auto"/>
        </w:rPr>
        <w:fldChar w:fldCharType="begin"/>
      </w:r>
      <w:r w:rsidRPr="00845009">
        <w:rPr>
          <w:color w:val="auto"/>
        </w:rPr>
        <w:instrText xml:space="preserve"> TC "</w:instrText>
      </w:r>
      <w:bookmarkStart w:id="111" w:name="_Toc503446416"/>
      <w:bookmarkStart w:id="112" w:name="_Toc333226188"/>
      <w:r w:rsidRPr="00845009">
        <w:rPr>
          <w:color w:val="auto"/>
        </w:rPr>
        <w:instrText>OC8A.</w:instrText>
      </w:r>
      <w:r w:rsidR="00A06326" w:rsidRPr="00845009">
        <w:rPr>
          <w:color w:val="auto"/>
        </w:rPr>
        <w:instrText>7</w:instrText>
      </w:r>
      <w:r w:rsidRPr="00845009">
        <w:rPr>
          <w:color w:val="auto"/>
        </w:rPr>
        <w:instrText xml:space="preserve">   EMERGENCY SITUATIONS</w:instrText>
      </w:r>
      <w:bookmarkEnd w:id="111"/>
      <w:bookmarkEnd w:id="112"/>
      <w:r w:rsidRPr="00845009">
        <w:rPr>
          <w:color w:val="auto"/>
        </w:rPr>
        <w:instrText xml:space="preserve"> "\L 1 </w:instrText>
      </w:r>
      <w:r w:rsidRPr="00845009">
        <w:rPr>
          <w:color w:val="auto"/>
        </w:rPr>
        <w:fldChar w:fldCharType="end"/>
      </w:r>
    </w:p>
    <w:p w14:paraId="515D6C5D" w14:textId="77777777" w:rsidR="002E0752" w:rsidRPr="00845009" w:rsidRDefault="002E0752" w:rsidP="002E0752">
      <w:pPr>
        <w:pStyle w:val="Level1Text"/>
        <w:rPr>
          <w:color w:val="auto"/>
        </w:rPr>
      </w:pPr>
      <w:r w:rsidRPr="00845009">
        <w:rPr>
          <w:color w:val="auto"/>
        </w:rPr>
        <w:t>OC8A.7.1</w:t>
      </w:r>
      <w:r w:rsidRPr="00845009">
        <w:rPr>
          <w:color w:val="auto"/>
        </w:rPr>
        <w:tab/>
        <w:t xml:space="preserve">There may be circumstances where </w:t>
      </w:r>
      <w:r w:rsidRPr="00845009">
        <w:rPr>
          <w:b/>
          <w:color w:val="auto"/>
        </w:rPr>
        <w:t>Safety Precautions</w:t>
      </w:r>
      <w:r w:rsidRPr="00845009">
        <w:rPr>
          <w:color w:val="auto"/>
        </w:rPr>
        <w:t xml:space="preserve"> need to be established in relation to an unintended electrical connection or situations where there is an unintended risk of electrical connection between the </w:t>
      </w:r>
      <w:r w:rsidRPr="00845009">
        <w:rPr>
          <w:b/>
          <w:color w:val="auto"/>
        </w:rPr>
        <w:t>National Electricity Transmission System</w:t>
      </w:r>
      <w:r w:rsidRPr="00845009">
        <w:rPr>
          <w:color w:val="auto"/>
        </w:rPr>
        <w:t xml:space="preserve"> and an </w:t>
      </w:r>
      <w:r w:rsidRPr="00845009">
        <w:rPr>
          <w:b/>
          <w:color w:val="auto"/>
        </w:rPr>
        <w:t>E&amp;W User’s System</w:t>
      </w:r>
      <w:r w:rsidRPr="00845009">
        <w:rPr>
          <w:color w:val="auto"/>
        </w:rPr>
        <w:t>, for example resulting from an incident where one line becomes attached or unacceptably close to another.</w:t>
      </w:r>
    </w:p>
    <w:p w14:paraId="08131C68" w14:textId="77777777" w:rsidR="002E0752" w:rsidRPr="00845009" w:rsidRDefault="002E0752" w:rsidP="002E0752">
      <w:pPr>
        <w:pStyle w:val="Level1Text"/>
        <w:rPr>
          <w:color w:val="auto"/>
        </w:rPr>
      </w:pPr>
      <w:r w:rsidRPr="00845009">
        <w:rPr>
          <w:color w:val="auto"/>
        </w:rPr>
        <w:t>OC8A.7.2</w:t>
      </w:r>
      <w:r w:rsidRPr="00845009">
        <w:rPr>
          <w:color w:val="auto"/>
        </w:rPr>
        <w:tab/>
        <w:t>In those circumstances, if both the</w:t>
      </w:r>
      <w:r w:rsidRPr="00845009">
        <w:rPr>
          <w:b/>
          <w:color w:val="auto"/>
        </w:rPr>
        <w:t xml:space="preserve"> Relevant E&amp;W Transmission Licensee</w:t>
      </w:r>
      <w:r w:rsidRPr="00845009">
        <w:rPr>
          <w:color w:val="auto"/>
        </w:rPr>
        <w:t xml:space="preserve"> and the respective </w:t>
      </w:r>
      <w:r w:rsidRPr="00845009">
        <w:rPr>
          <w:b/>
          <w:color w:val="auto"/>
        </w:rPr>
        <w:t xml:space="preserve">E&amp;W User </w:t>
      </w:r>
      <w:r w:rsidRPr="00845009">
        <w:rPr>
          <w:color w:val="auto"/>
        </w:rPr>
        <w:t xml:space="preserve">agree, the relevant provisions of OC8A.5 will apply as if the electrical connections or potential connections were, solely for the purposes of this </w:t>
      </w:r>
      <w:r w:rsidRPr="009F4A35">
        <w:rPr>
          <w:color w:val="auto"/>
          <w:rPrChange w:id="113" w:author="Baller(ESO), Matt" w:date="2020-10-15T15:42:00Z">
            <w:rPr>
              <w:b/>
              <w:color w:val="auto"/>
            </w:rPr>
          </w:rPrChange>
        </w:rPr>
        <w:t>OC8A</w:t>
      </w:r>
      <w:r w:rsidRPr="00845009">
        <w:rPr>
          <w:color w:val="auto"/>
        </w:rPr>
        <w:t xml:space="preserve">, a </w:t>
      </w:r>
      <w:r w:rsidRPr="00845009">
        <w:rPr>
          <w:b/>
          <w:color w:val="auto"/>
        </w:rPr>
        <w:t>Connection Point</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Point</w:t>
      </w:r>
      <w:r w:rsidR="00AC6F7E" w:rsidRPr="00845009">
        <w:rPr>
          <w:color w:val="auto"/>
        </w:rPr>
        <w:t>).</w:t>
      </w:r>
    </w:p>
    <w:p w14:paraId="6035757B" w14:textId="77777777" w:rsidR="002E0752" w:rsidRPr="00FA23FA" w:rsidRDefault="002E0752" w:rsidP="002E0752">
      <w:pPr>
        <w:pStyle w:val="Level2Text"/>
        <w:tabs>
          <w:tab w:val="left" w:pos="1418"/>
        </w:tabs>
        <w:ind w:hanging="1843"/>
      </w:pPr>
      <w:r w:rsidRPr="00FA23FA">
        <w:t>OC8A.7.3</w:t>
      </w:r>
      <w:r w:rsidRPr="00FA23FA">
        <w:tab/>
        <w:t>(a)</w:t>
      </w:r>
      <w:r w:rsidRPr="00FA23FA">
        <w:tab/>
        <w:t xml:space="preserve">The relevant </w:t>
      </w:r>
      <w:r w:rsidRPr="00FA23FA">
        <w:rPr>
          <w:b/>
        </w:rPr>
        <w:t>Safety Co-ordinator</w:t>
      </w:r>
      <w:r w:rsidRPr="00FA23FA">
        <w:t xml:space="preserve"> shall be that for the electrically closest existing </w:t>
      </w:r>
      <w:r w:rsidRPr="00FA23FA">
        <w:rPr>
          <w:b/>
        </w:rPr>
        <w:t>Connection Point</w:t>
      </w:r>
      <w:r w:rsidRPr="00FA23FA">
        <w:t xml:space="preserve"> </w:t>
      </w:r>
      <w:r w:rsidR="00AC6F7E" w:rsidRPr="00FA23FA">
        <w:t xml:space="preserve">(or, in the case of </w:t>
      </w:r>
      <w:r w:rsidR="00AC6F7E" w:rsidRPr="00FA23FA">
        <w:rPr>
          <w:b/>
        </w:rPr>
        <w:t>OTSUA</w:t>
      </w:r>
      <w:r w:rsidR="00AC6F7E" w:rsidRPr="00FA23FA">
        <w:t xml:space="preserve">, </w:t>
      </w:r>
      <w:r w:rsidR="00AC6F7E" w:rsidRPr="00FA23FA">
        <w:rPr>
          <w:b/>
        </w:rPr>
        <w:t>Transmission Interface Point</w:t>
      </w:r>
      <w:r w:rsidR="00AC6F7E" w:rsidRPr="00FA23FA">
        <w:t xml:space="preserve">) </w:t>
      </w:r>
      <w:r w:rsidRPr="00FA23FA">
        <w:t xml:space="preserve">to that </w:t>
      </w:r>
      <w:r w:rsidRPr="00FA23FA">
        <w:rPr>
          <w:b/>
        </w:rPr>
        <w:t>E&amp;W User</w:t>
      </w:r>
      <w:smartTag w:uri="urn:schemas-microsoft-com:office:smarttags" w:element="PersonName">
        <w:r w:rsidRPr="00FA23FA">
          <w:rPr>
            <w:b/>
          </w:rPr>
          <w:t>'</w:t>
        </w:r>
      </w:smartTag>
      <w:r w:rsidRPr="00FA23FA">
        <w:rPr>
          <w:b/>
        </w:rPr>
        <w:t>s System</w:t>
      </w:r>
      <w:r w:rsidRPr="00FA23FA">
        <w:t xml:space="preserve"> or such other local </w:t>
      </w:r>
      <w:r w:rsidRPr="00FA23FA">
        <w:rPr>
          <w:b/>
        </w:rPr>
        <w:t>Connection Point</w:t>
      </w:r>
      <w:r w:rsidRPr="00FA23FA">
        <w:t xml:space="preserve"> </w:t>
      </w:r>
      <w:r w:rsidR="00AC6F7E" w:rsidRPr="00FA23FA">
        <w:t xml:space="preserve">(or, in the case of </w:t>
      </w:r>
      <w:r w:rsidR="00AC6F7E" w:rsidRPr="00FA23FA">
        <w:rPr>
          <w:b/>
        </w:rPr>
        <w:t>OTSUA</w:t>
      </w:r>
      <w:r w:rsidR="00AC6F7E" w:rsidRPr="00FA23FA">
        <w:t xml:space="preserve">, </w:t>
      </w:r>
      <w:r w:rsidR="00AC6F7E" w:rsidRPr="00FA23FA">
        <w:rPr>
          <w:b/>
        </w:rPr>
        <w:t>Transmission Interface Point</w:t>
      </w:r>
      <w:r w:rsidR="00AC6F7E" w:rsidRPr="00FA23FA">
        <w:t xml:space="preserve">) </w:t>
      </w:r>
      <w:r w:rsidRPr="00FA23FA">
        <w:t>as may be agreed between the</w:t>
      </w:r>
      <w:r w:rsidRPr="00FA23FA">
        <w:rPr>
          <w:b/>
        </w:rPr>
        <w:t xml:space="preserve"> Relevant E&amp;W Transmission Licensee</w:t>
      </w:r>
      <w:r w:rsidRPr="00FA23FA">
        <w:t xml:space="preserve"> and the </w:t>
      </w:r>
      <w:r w:rsidRPr="00FA23FA">
        <w:rPr>
          <w:b/>
        </w:rPr>
        <w:t>E&amp;W User</w:t>
      </w:r>
      <w:r w:rsidRPr="00FA23FA">
        <w:t xml:space="preserve">, with discussions taking place between the relevant local </w:t>
      </w:r>
      <w:r w:rsidRPr="00FA23FA">
        <w:rPr>
          <w:b/>
        </w:rPr>
        <w:t>Safety Co-ordinators</w:t>
      </w:r>
      <w:r w:rsidRPr="00FA23FA">
        <w:t xml:space="preserve">. The </w:t>
      </w:r>
      <w:r w:rsidRPr="00FA23FA">
        <w:rPr>
          <w:b/>
        </w:rPr>
        <w:t>Connection Point</w:t>
      </w:r>
      <w:r w:rsidR="00AC6F7E" w:rsidRPr="00FA23FA">
        <w:rPr>
          <w:b/>
        </w:rPr>
        <w:t xml:space="preserve"> </w:t>
      </w:r>
      <w:r w:rsidR="00AC6F7E" w:rsidRPr="00FA23FA">
        <w:t xml:space="preserve">(or, in the case of </w:t>
      </w:r>
      <w:r w:rsidR="00AC6F7E" w:rsidRPr="00FA23FA">
        <w:rPr>
          <w:b/>
        </w:rPr>
        <w:t>OTSUA</w:t>
      </w:r>
      <w:r w:rsidR="00AC6F7E" w:rsidRPr="00FA23FA">
        <w:t xml:space="preserve">, </w:t>
      </w:r>
      <w:r w:rsidR="00AC6F7E" w:rsidRPr="00FA23FA">
        <w:rPr>
          <w:b/>
        </w:rPr>
        <w:t>Transmission Interface Point</w:t>
      </w:r>
      <w:r w:rsidR="00AC6F7E" w:rsidRPr="00FA23FA">
        <w:t>)</w:t>
      </w:r>
      <w:r w:rsidRPr="00FA23FA">
        <w:t xml:space="preserve"> to be used shall be known in this OC8A.7.3 as the "relevant </w:t>
      </w:r>
      <w:r w:rsidRPr="00FA23FA">
        <w:rPr>
          <w:b/>
        </w:rPr>
        <w:t>Connection Point</w:t>
      </w:r>
      <w:r w:rsidRPr="00FA23FA">
        <w:t>"</w:t>
      </w:r>
      <w:r w:rsidR="00AC6F7E" w:rsidRPr="00FA23FA">
        <w:t xml:space="preserve"> (or, in the case of </w:t>
      </w:r>
      <w:r w:rsidR="00AC6F7E" w:rsidRPr="00FA23FA">
        <w:rPr>
          <w:b/>
        </w:rPr>
        <w:t>OTSUA</w:t>
      </w:r>
      <w:r w:rsidR="00AC6F7E" w:rsidRPr="00FA23FA">
        <w:t xml:space="preserve">, “relevant </w:t>
      </w:r>
      <w:r w:rsidR="00AC6F7E" w:rsidRPr="00FA23FA">
        <w:rPr>
          <w:b/>
        </w:rPr>
        <w:t>Transmission Interface Point</w:t>
      </w:r>
      <w:r w:rsidR="00AC6F7E" w:rsidRPr="00FA23FA">
        <w:t>”).</w:t>
      </w:r>
    </w:p>
    <w:p w14:paraId="7DE8D642" w14:textId="77777777" w:rsidR="002E0752" w:rsidRPr="00FA23FA" w:rsidRDefault="002E0752" w:rsidP="002E0752">
      <w:pPr>
        <w:pStyle w:val="Level2Text"/>
      </w:pPr>
      <w:r w:rsidRPr="00FA23FA">
        <w:t>(b)</w:t>
      </w:r>
      <w:r w:rsidRPr="00FA23FA">
        <w:tab/>
        <w:t xml:space="preserve">The </w:t>
      </w:r>
      <w:r w:rsidRPr="00FA23FA">
        <w:rPr>
          <w:b/>
        </w:rPr>
        <w:t>Local Safety Instructions</w:t>
      </w:r>
      <w:r w:rsidRPr="00FA23FA">
        <w:t xml:space="preserve"> shall be those which apply to the relevant </w:t>
      </w:r>
      <w:r w:rsidRPr="00FA23FA">
        <w:rPr>
          <w:b/>
        </w:rPr>
        <w:t>Connection Point</w:t>
      </w:r>
      <w:r w:rsidR="00AC6F7E" w:rsidRPr="00FA23FA">
        <w:rPr>
          <w:b/>
        </w:rPr>
        <w:t xml:space="preserve"> </w:t>
      </w:r>
      <w:r w:rsidR="0003407D" w:rsidRPr="00FA23FA">
        <w:t>(</w:t>
      </w:r>
      <w:r w:rsidR="00AC6F7E" w:rsidRPr="00FA23FA">
        <w:t xml:space="preserve">or, in the case of </w:t>
      </w:r>
      <w:r w:rsidR="00AC6F7E" w:rsidRPr="00FA23FA">
        <w:rPr>
          <w:b/>
        </w:rPr>
        <w:t>OTSUA</w:t>
      </w:r>
      <w:r w:rsidR="00AC6F7E" w:rsidRPr="00FA23FA">
        <w:t xml:space="preserve">, </w:t>
      </w:r>
      <w:r w:rsidR="00AC6F7E" w:rsidRPr="00FA23FA">
        <w:rPr>
          <w:b/>
        </w:rPr>
        <w:t>Transmission Interface Point</w:t>
      </w:r>
      <w:r w:rsidR="00AC6F7E" w:rsidRPr="00FA23FA">
        <w:t>).</w:t>
      </w:r>
    </w:p>
    <w:p w14:paraId="6870955D" w14:textId="77777777" w:rsidR="002E0752" w:rsidRPr="00FA23FA" w:rsidRDefault="002E0752" w:rsidP="002E0752">
      <w:pPr>
        <w:pStyle w:val="Level2Text"/>
        <w:rPr>
          <w:b/>
        </w:rPr>
      </w:pPr>
      <w:r w:rsidRPr="00FA23FA">
        <w:t>(c)</w:t>
      </w:r>
      <w:r w:rsidRPr="00FA23FA">
        <w:tab/>
        <w:t xml:space="preserve">The prefix for the </w:t>
      </w:r>
      <w:r w:rsidRPr="00FA23FA">
        <w:rPr>
          <w:b/>
        </w:rPr>
        <w:t>RISSP</w:t>
      </w:r>
      <w:r w:rsidRPr="00FA23FA">
        <w:t xml:space="preserve"> will be that which applies for the relevant </w:t>
      </w:r>
      <w:r w:rsidRPr="00FA23FA">
        <w:rPr>
          <w:b/>
        </w:rPr>
        <w:t>Connection Point</w:t>
      </w:r>
      <w:r w:rsidR="00AC6F7E" w:rsidRPr="00FA23FA">
        <w:t xml:space="preserve"> (or, in the case of </w:t>
      </w:r>
      <w:r w:rsidR="00AC6F7E" w:rsidRPr="00FA23FA">
        <w:rPr>
          <w:b/>
        </w:rPr>
        <w:t>OTSUA</w:t>
      </w:r>
      <w:r w:rsidR="00AC6F7E" w:rsidRPr="00FA23FA">
        <w:t xml:space="preserve">, </w:t>
      </w:r>
      <w:r w:rsidR="00AC6F7E" w:rsidRPr="00FA23FA">
        <w:rPr>
          <w:b/>
        </w:rPr>
        <w:t>Transmission Interface Point</w:t>
      </w:r>
      <w:r w:rsidR="00AC6F7E" w:rsidRPr="00FA23FA">
        <w:t>).</w:t>
      </w:r>
    </w:p>
    <w:p w14:paraId="421F067F" w14:textId="77777777" w:rsidR="002E0752" w:rsidRPr="00845009" w:rsidRDefault="00A06326" w:rsidP="002E0752">
      <w:pPr>
        <w:pStyle w:val="Level1Text"/>
        <w:rPr>
          <w:color w:val="auto"/>
        </w:rPr>
      </w:pPr>
      <w:r w:rsidRPr="00845009">
        <w:rPr>
          <w:color w:val="auto"/>
        </w:rPr>
        <w:br w:type="page"/>
      </w:r>
      <w:r w:rsidR="002E0752" w:rsidRPr="00845009">
        <w:rPr>
          <w:color w:val="auto"/>
        </w:rPr>
        <w:lastRenderedPageBreak/>
        <w:t>OC8A.8</w:t>
      </w:r>
      <w:r w:rsidR="002E0752" w:rsidRPr="00845009">
        <w:rPr>
          <w:color w:val="auto"/>
        </w:rPr>
        <w:tab/>
      </w:r>
      <w:r w:rsidR="002E0752" w:rsidRPr="00845009">
        <w:rPr>
          <w:color w:val="auto"/>
          <w:u w:val="single"/>
        </w:rPr>
        <w:t>SAFETY PRECAUTIONS RELATING TO WORKING ON EQUIPMENT NEAR TO THE HV SYSTEM</w:t>
      </w:r>
      <w:r w:rsidR="002E0752" w:rsidRPr="00845009">
        <w:rPr>
          <w:color w:val="auto"/>
        </w:rPr>
        <w:t xml:space="preserve"> </w:t>
      </w:r>
      <w:r w:rsidR="002E0752" w:rsidRPr="00845009">
        <w:rPr>
          <w:color w:val="auto"/>
        </w:rPr>
        <w:fldChar w:fldCharType="begin"/>
      </w:r>
      <w:r w:rsidR="002E0752" w:rsidRPr="00845009">
        <w:rPr>
          <w:color w:val="auto"/>
        </w:rPr>
        <w:instrText xml:space="preserve"> TC "</w:instrText>
      </w:r>
      <w:bookmarkStart w:id="114" w:name="_Toc56561655"/>
      <w:bookmarkStart w:id="115" w:name="_Toc72047874"/>
      <w:bookmarkStart w:id="116" w:name="_Toc211826589"/>
      <w:bookmarkStart w:id="117" w:name="_Toc503446417"/>
      <w:bookmarkStart w:id="118" w:name="_Toc333226189"/>
      <w:r w:rsidR="002E0752" w:rsidRPr="00845009">
        <w:rPr>
          <w:color w:val="auto"/>
        </w:rPr>
        <w:instrText>OC8A.8   SAFETY PRECAUTIONS RELATING TO WORKING ON EQUIPMENT NEAR TO THE HV SYSTEM</w:instrText>
      </w:r>
      <w:bookmarkEnd w:id="114"/>
      <w:bookmarkEnd w:id="115"/>
      <w:bookmarkEnd w:id="116"/>
      <w:bookmarkEnd w:id="117"/>
      <w:bookmarkEnd w:id="118"/>
      <w:r w:rsidR="002E0752" w:rsidRPr="00845009">
        <w:rPr>
          <w:color w:val="auto"/>
        </w:rPr>
        <w:instrText xml:space="preserve">"\L 1 </w:instrText>
      </w:r>
      <w:r w:rsidR="002E0752" w:rsidRPr="00845009">
        <w:rPr>
          <w:color w:val="auto"/>
        </w:rPr>
        <w:fldChar w:fldCharType="end"/>
      </w:r>
    </w:p>
    <w:p w14:paraId="3B491DB0" w14:textId="183A3504" w:rsidR="002E0752" w:rsidRPr="00845009" w:rsidRDefault="002E0752" w:rsidP="002E0752">
      <w:pPr>
        <w:pStyle w:val="Level1Text"/>
        <w:rPr>
          <w:color w:val="auto"/>
        </w:rPr>
      </w:pPr>
      <w:r w:rsidRPr="00845009">
        <w:rPr>
          <w:color w:val="auto"/>
        </w:rPr>
        <w:tab/>
        <w:t xml:space="preserve">OC8A.8 applies to the situation where work is to be carried out at an </w:t>
      </w:r>
      <w:r w:rsidRPr="00845009">
        <w:rPr>
          <w:b/>
          <w:color w:val="auto"/>
        </w:rPr>
        <w:t>E&amp;W User’s Site</w:t>
      </w:r>
      <w:r w:rsidRPr="00845009">
        <w:rPr>
          <w:color w:val="auto"/>
        </w:rPr>
        <w:t xml:space="preserve"> or a </w:t>
      </w:r>
      <w:r w:rsidRPr="00845009">
        <w:rPr>
          <w:b/>
          <w:color w:val="auto"/>
        </w:rPr>
        <w:t>Transmission</w:t>
      </w:r>
      <w:r w:rsidRPr="00845009">
        <w:rPr>
          <w:color w:val="auto"/>
        </w:rPr>
        <w:t xml:space="preserve"> </w:t>
      </w:r>
      <w:r w:rsidRPr="00845009">
        <w:rPr>
          <w:b/>
          <w:color w:val="auto"/>
        </w:rPr>
        <w:t>Site</w:t>
      </w:r>
      <w:r w:rsidRPr="00845009">
        <w:rPr>
          <w:color w:val="auto"/>
        </w:rPr>
        <w:t xml:space="preserve"> (as the case may be) on equipment of the </w:t>
      </w:r>
      <w:r w:rsidRPr="00845009">
        <w:rPr>
          <w:b/>
          <w:color w:val="auto"/>
        </w:rPr>
        <w:t xml:space="preserve">User </w:t>
      </w:r>
      <w:r w:rsidRPr="00845009">
        <w:rPr>
          <w:color w:val="auto"/>
        </w:rPr>
        <w:t>or the</w:t>
      </w:r>
      <w:r w:rsidRPr="00845009">
        <w:rPr>
          <w:b/>
          <w:color w:val="auto"/>
        </w:rPr>
        <w:t xml:space="preserve"> Relevant E&amp;W Transmission Licensee</w:t>
      </w:r>
      <w:r w:rsidRPr="00845009">
        <w:rPr>
          <w:color w:val="auto"/>
        </w:rPr>
        <w:t xml:space="preserve"> as the case may be, where the work or equipment is near to </w:t>
      </w:r>
      <w:r w:rsidRPr="00845009">
        <w:rPr>
          <w:b/>
          <w:color w:val="auto"/>
        </w:rPr>
        <w:t>HV Apparatus</w:t>
      </w:r>
      <w:r w:rsidRPr="00845009">
        <w:rPr>
          <w:color w:val="auto"/>
        </w:rPr>
        <w:t xml:space="preserve"> on the </w:t>
      </w:r>
      <w:r w:rsidRPr="00845009">
        <w:rPr>
          <w:b/>
          <w:color w:val="auto"/>
        </w:rPr>
        <w:t>Implementing Safety Co-ordinator’s System</w:t>
      </w:r>
      <w:r w:rsidRPr="00845009">
        <w:rPr>
          <w:color w:val="auto"/>
        </w:rPr>
        <w:t xml:space="preserve">.  It does not apply to other situations to which </w:t>
      </w:r>
      <w:r w:rsidRPr="00845009">
        <w:rPr>
          <w:b/>
          <w:color w:val="auto"/>
        </w:rPr>
        <w:t>OC8A</w:t>
      </w:r>
      <w:r w:rsidRPr="00845009">
        <w:rPr>
          <w:color w:val="auto"/>
        </w:rPr>
        <w:t xml:space="preserve"> applies.  In this part of </w:t>
      </w:r>
      <w:r w:rsidRPr="00845009">
        <w:rPr>
          <w:b/>
          <w:color w:val="auto"/>
        </w:rPr>
        <w:t>OC8A</w:t>
      </w:r>
      <w:r w:rsidRPr="00845009">
        <w:rPr>
          <w:color w:val="auto"/>
        </w:rPr>
        <w:t xml:space="preserve">, a </w:t>
      </w:r>
      <w:r w:rsidRPr="00845009">
        <w:rPr>
          <w:b/>
          <w:color w:val="auto"/>
        </w:rPr>
        <w:t>Permit for Work</w:t>
      </w:r>
      <w:r w:rsidRPr="00845009">
        <w:rPr>
          <w:color w:val="auto"/>
        </w:rPr>
        <w:t xml:space="preserve"> </w:t>
      </w:r>
      <w:r w:rsidRPr="00845009">
        <w:rPr>
          <w:b/>
          <w:color w:val="auto"/>
        </w:rPr>
        <w:t>for proximity work</w:t>
      </w:r>
      <w:r w:rsidRPr="00845009">
        <w:rPr>
          <w:color w:val="auto"/>
        </w:rPr>
        <w:t xml:space="preserve"> is to be used, rather </w:t>
      </w:r>
      <w:del w:id="119" w:author="Baller(ESO), Matt" w:date="2020-10-15T15:42:00Z">
        <w:r w:rsidRPr="00845009">
          <w:rPr>
            <w:color w:val="auto"/>
          </w:rPr>
          <w:delText>then</w:delText>
        </w:r>
      </w:del>
      <w:ins w:id="120" w:author="Baller(ESO), Matt" w:date="2020-10-15T15:42:00Z">
        <w:r w:rsidR="00C9067F">
          <w:rPr>
            <w:color w:val="auto"/>
          </w:rPr>
          <w:t>than</w:t>
        </w:r>
      </w:ins>
      <w:r w:rsidRPr="00845009">
        <w:rPr>
          <w:color w:val="auto"/>
        </w:rPr>
        <w:t xml:space="preserve"> the usual </w:t>
      </w:r>
      <w:r w:rsidRPr="00845009">
        <w:rPr>
          <w:b/>
          <w:color w:val="auto"/>
        </w:rPr>
        <w:t>RISSP</w:t>
      </w:r>
      <w:r w:rsidRPr="00845009">
        <w:rPr>
          <w:color w:val="auto"/>
        </w:rPr>
        <w:t xml:space="preserve"> procedure, given the nature and effect of the work, all as further provided in the OC8A.8.</w:t>
      </w:r>
    </w:p>
    <w:p w14:paraId="7F04C3D2" w14:textId="77777777" w:rsidR="002E0752" w:rsidRPr="00845009" w:rsidRDefault="002E0752" w:rsidP="002E0752">
      <w:pPr>
        <w:pStyle w:val="Level1Text"/>
        <w:rPr>
          <w:color w:val="auto"/>
        </w:rPr>
      </w:pPr>
      <w:r w:rsidRPr="00845009">
        <w:rPr>
          <w:color w:val="auto"/>
        </w:rPr>
        <w:t>OC8A.8.1</w:t>
      </w:r>
      <w:r w:rsidRPr="00845009">
        <w:rPr>
          <w:color w:val="auto"/>
        </w:rPr>
        <w:tab/>
      </w:r>
      <w:r w:rsidRPr="00845009">
        <w:rPr>
          <w:color w:val="auto"/>
          <w:u w:val="single"/>
        </w:rPr>
        <w:t>Agreement Of Safety Precautions</w:t>
      </w:r>
      <w:r w:rsidRPr="00845009">
        <w:rPr>
          <w:color w:val="auto"/>
        </w:rPr>
        <w:fldChar w:fldCharType="begin"/>
      </w:r>
      <w:r w:rsidRPr="00845009">
        <w:rPr>
          <w:color w:val="auto"/>
        </w:rPr>
        <w:instrText xml:space="preserve"> TC "</w:instrText>
      </w:r>
      <w:bookmarkStart w:id="121" w:name="_Toc56561656"/>
      <w:bookmarkStart w:id="122" w:name="_Toc72047875"/>
      <w:bookmarkStart w:id="123" w:name="_Toc211826590"/>
      <w:bookmarkStart w:id="124" w:name="_Toc503446418"/>
      <w:bookmarkStart w:id="125" w:name="_Toc333226190"/>
      <w:r w:rsidRPr="00845009">
        <w:rPr>
          <w:color w:val="auto"/>
        </w:rPr>
        <w:instrText>OC8A.8.1   Agreement of Safety Precautions</w:instrText>
      </w:r>
      <w:bookmarkEnd w:id="121"/>
      <w:bookmarkEnd w:id="122"/>
      <w:bookmarkEnd w:id="123"/>
      <w:bookmarkEnd w:id="124"/>
      <w:bookmarkEnd w:id="125"/>
      <w:r w:rsidRPr="00845009">
        <w:rPr>
          <w:color w:val="auto"/>
        </w:rPr>
        <w:instrText xml:space="preserve">"\L 2 </w:instrText>
      </w:r>
      <w:r w:rsidRPr="00845009">
        <w:rPr>
          <w:color w:val="auto"/>
        </w:rPr>
        <w:fldChar w:fldCharType="end"/>
      </w:r>
    </w:p>
    <w:p w14:paraId="74D95C27" w14:textId="0C109427" w:rsidR="002E0752" w:rsidRPr="00845009" w:rsidRDefault="002E0752" w:rsidP="002E0752">
      <w:pPr>
        <w:pStyle w:val="Level1Text"/>
        <w:rPr>
          <w:color w:val="auto"/>
        </w:rPr>
      </w:pPr>
      <w:r w:rsidRPr="00845009">
        <w:rPr>
          <w:color w:val="auto"/>
        </w:rPr>
        <w:t>OC8A.8.1.1</w:t>
      </w:r>
      <w:r w:rsidRPr="00845009">
        <w:rPr>
          <w:color w:val="auto"/>
        </w:rPr>
        <w:tab/>
        <w:t xml:space="preserve">The </w:t>
      </w:r>
      <w:r w:rsidRPr="00845009">
        <w:rPr>
          <w:b/>
          <w:color w:val="auto"/>
        </w:rPr>
        <w:t>Requesting Safety Co-ordinator</w:t>
      </w:r>
      <w:r w:rsidRPr="00845009">
        <w:rPr>
          <w:color w:val="auto"/>
        </w:rPr>
        <w:t xml:space="preserve"> who requires </w:t>
      </w:r>
      <w:r w:rsidRPr="00845009">
        <w:rPr>
          <w:b/>
          <w:color w:val="auto"/>
        </w:rPr>
        <w:t>Safety Precautions</w:t>
      </w:r>
      <w:r w:rsidRPr="00845009">
        <w:rPr>
          <w:color w:val="auto"/>
        </w:rPr>
        <w:t xml:space="preserve"> on another </w:t>
      </w:r>
      <w:r w:rsidRPr="00845009">
        <w:rPr>
          <w:b/>
          <w:color w:val="auto"/>
        </w:rPr>
        <w:t>System(s)</w:t>
      </w:r>
      <w:r w:rsidRPr="00845009">
        <w:rPr>
          <w:color w:val="auto"/>
        </w:rPr>
        <w:t xml:space="preserve"> when work is to be carried out at an </w:t>
      </w:r>
      <w:r w:rsidRPr="00845009">
        <w:rPr>
          <w:b/>
          <w:color w:val="auto"/>
        </w:rPr>
        <w:t xml:space="preserve">E&amp;W User’s Site </w:t>
      </w:r>
      <w:r w:rsidRPr="00845009">
        <w:rPr>
          <w:color w:val="auto"/>
        </w:rPr>
        <w:t xml:space="preserve">or a </w:t>
      </w:r>
      <w:r w:rsidRPr="00845009">
        <w:rPr>
          <w:b/>
          <w:color w:val="auto"/>
        </w:rPr>
        <w:t>Transmission Site</w:t>
      </w:r>
      <w:r w:rsidRPr="00845009">
        <w:rPr>
          <w:color w:val="auto"/>
        </w:rPr>
        <w:t xml:space="preserve"> (as the case may be) on equipment of the </w:t>
      </w:r>
      <w:r w:rsidRPr="00845009">
        <w:rPr>
          <w:b/>
          <w:color w:val="auto"/>
        </w:rPr>
        <w:t>User</w:t>
      </w:r>
      <w:r w:rsidRPr="00845009">
        <w:rPr>
          <w:color w:val="auto"/>
        </w:rPr>
        <w:t xml:space="preserve"> or the</w:t>
      </w:r>
      <w:r w:rsidRPr="00845009">
        <w:rPr>
          <w:b/>
          <w:color w:val="auto"/>
        </w:rPr>
        <w:t xml:space="preserve"> Relevant E&amp;W Transmission Licensee</w:t>
      </w:r>
      <w:r w:rsidRPr="00845009">
        <w:rPr>
          <w:color w:val="auto"/>
        </w:rPr>
        <w:t xml:space="preserve">, as the case may be, where the work or equipment is near to </w:t>
      </w:r>
      <w:r w:rsidRPr="00845009">
        <w:rPr>
          <w:b/>
          <w:color w:val="auto"/>
        </w:rPr>
        <w:t>HV Apparatus</w:t>
      </w:r>
      <w:r w:rsidRPr="00845009">
        <w:rPr>
          <w:color w:val="auto"/>
        </w:rPr>
        <w:t xml:space="preserve"> on the </w:t>
      </w:r>
      <w:r w:rsidRPr="00845009">
        <w:rPr>
          <w:b/>
          <w:color w:val="auto"/>
        </w:rPr>
        <w:t>Implementing Safety Co-ordinator’s System</w:t>
      </w:r>
      <w:r w:rsidRPr="00845009">
        <w:rPr>
          <w:color w:val="auto"/>
        </w:rPr>
        <w:t xml:space="preserve"> will contact the relevant </w:t>
      </w:r>
      <w:r w:rsidRPr="00845009">
        <w:rPr>
          <w:b/>
          <w:color w:val="auto"/>
        </w:rPr>
        <w:t>Implementing Safety Co-ordinator(s)</w:t>
      </w:r>
      <w:r w:rsidRPr="00845009">
        <w:rPr>
          <w:color w:val="auto"/>
        </w:rPr>
        <w:t xml:space="preserve"> to agree the </w:t>
      </w:r>
      <w:del w:id="126" w:author="Baller(ESO), Matt" w:date="2020-10-15T15:42:00Z">
        <w:r w:rsidRPr="00845009">
          <w:rPr>
            <w:color w:val="auto"/>
          </w:rPr>
          <w:delText>Location</w:delText>
        </w:r>
      </w:del>
      <w:ins w:id="127" w:author="Baller(ESO), Matt" w:date="2020-10-15T15:42:00Z">
        <w:r w:rsidR="00107B58">
          <w:rPr>
            <w:color w:val="auto"/>
          </w:rPr>
          <w:t>l</w:t>
        </w:r>
        <w:r w:rsidRPr="00845009">
          <w:rPr>
            <w:color w:val="auto"/>
          </w:rPr>
          <w:t>ocation</w:t>
        </w:r>
      </w:ins>
      <w:r w:rsidRPr="00845009">
        <w:rPr>
          <w:color w:val="auto"/>
        </w:rPr>
        <w:t xml:space="preserve"> of the </w:t>
      </w:r>
      <w:r w:rsidRPr="00845009">
        <w:rPr>
          <w:b/>
          <w:color w:val="auto"/>
        </w:rPr>
        <w:t>Safety Precautions</w:t>
      </w:r>
      <w:r w:rsidRPr="00845009">
        <w:rPr>
          <w:color w:val="auto"/>
        </w:rPr>
        <w:t xml:space="preserve"> to be established, having as part of this process informed the </w:t>
      </w:r>
      <w:r w:rsidRPr="00845009">
        <w:rPr>
          <w:b/>
          <w:color w:val="auto"/>
        </w:rPr>
        <w:t>Implementing Safety Co-ordinator</w:t>
      </w:r>
      <w:r w:rsidRPr="00845009">
        <w:rPr>
          <w:color w:val="auto"/>
        </w:rPr>
        <w:t xml:space="preserve"> of the equipment and the work to be undertaken.  The respective</w:t>
      </w:r>
      <w:r w:rsidRPr="00845009">
        <w:rPr>
          <w:b/>
          <w:color w:val="auto"/>
        </w:rPr>
        <w:t xml:space="preserve"> Safety Co-ordinators</w:t>
      </w:r>
      <w:r w:rsidRPr="00845009">
        <w:rPr>
          <w:color w:val="auto"/>
        </w:rPr>
        <w:t xml:space="preserve"> will ensure that they discuss the request with their authorised site representative and that the respective authorised site representatives discuss the request at the </w:t>
      </w:r>
      <w:r w:rsidRPr="00845009">
        <w:rPr>
          <w:b/>
          <w:color w:val="auto"/>
        </w:rPr>
        <w:t>Connection Site</w:t>
      </w:r>
      <w:r w:rsidR="00AC6F7E" w:rsidRPr="00845009">
        <w:rPr>
          <w:b/>
          <w:color w:val="auto"/>
        </w:rPr>
        <w:t xml:space="preserve"> </w:t>
      </w:r>
      <w:r w:rsidR="00AC6F7E" w:rsidRPr="00845009">
        <w:rPr>
          <w:color w:val="auto"/>
        </w:rPr>
        <w:t xml:space="preserve">(or, in the case of </w:t>
      </w:r>
      <w:r w:rsidR="00AC6F7E" w:rsidRPr="00845009">
        <w:rPr>
          <w:b/>
          <w:color w:val="auto"/>
        </w:rPr>
        <w:t>OTSUA</w:t>
      </w:r>
      <w:r w:rsidR="00AC6F7E" w:rsidRPr="00845009">
        <w:rPr>
          <w:color w:val="auto"/>
        </w:rPr>
        <w:t xml:space="preserve">, </w:t>
      </w:r>
      <w:r w:rsidR="00AC6F7E" w:rsidRPr="00845009">
        <w:rPr>
          <w:b/>
          <w:color w:val="auto"/>
        </w:rPr>
        <w:t>Transmission Interface Site</w:t>
      </w:r>
      <w:r w:rsidR="00AC6F7E" w:rsidRPr="00845009">
        <w:rPr>
          <w:color w:val="auto"/>
        </w:rPr>
        <w:t xml:space="preserve">).  </w:t>
      </w:r>
      <w:r w:rsidRPr="00845009">
        <w:rPr>
          <w:color w:val="auto"/>
        </w:rPr>
        <w:t xml:space="preserve">This agreement will be recorded in the respective </w:t>
      </w:r>
      <w:r w:rsidRPr="00845009">
        <w:rPr>
          <w:b/>
          <w:color w:val="auto"/>
        </w:rPr>
        <w:t>Safety Logs</w:t>
      </w:r>
      <w:r w:rsidRPr="00845009">
        <w:rPr>
          <w:color w:val="auto"/>
        </w:rPr>
        <w:t>.</w:t>
      </w:r>
    </w:p>
    <w:p w14:paraId="51B13097" w14:textId="77777777" w:rsidR="002E0752" w:rsidRPr="00845009" w:rsidRDefault="002E0752" w:rsidP="002E0752">
      <w:pPr>
        <w:pStyle w:val="Level1Text"/>
        <w:rPr>
          <w:color w:val="auto"/>
        </w:rPr>
      </w:pPr>
      <w:r w:rsidRPr="00845009">
        <w:rPr>
          <w:color w:val="auto"/>
        </w:rPr>
        <w:t>OC8A.8.1.2</w:t>
      </w:r>
      <w:r w:rsidRPr="00845009">
        <w:rPr>
          <w:color w:val="auto"/>
        </w:rPr>
        <w:tab/>
        <w:t xml:space="preserve">It is the responsibility of the </w:t>
      </w:r>
      <w:r w:rsidRPr="00845009">
        <w:rPr>
          <w:b/>
          <w:color w:val="auto"/>
        </w:rPr>
        <w:t>Implementing Safety Co-ordinator</w:t>
      </w:r>
      <w:r w:rsidRPr="00845009">
        <w:rPr>
          <w:color w:val="auto"/>
        </w:rPr>
        <w:t xml:space="preserve">, working with his authorised site representative as appropriate, to ensure that adequate </w:t>
      </w:r>
      <w:r w:rsidRPr="00845009">
        <w:rPr>
          <w:b/>
          <w:color w:val="auto"/>
        </w:rPr>
        <w:t>Safety Precautions</w:t>
      </w:r>
      <w:r w:rsidRPr="00845009">
        <w:rPr>
          <w:color w:val="auto"/>
        </w:rPr>
        <w:t xml:space="preserve"> are established and maintained, on his and/or another </w:t>
      </w:r>
      <w:r w:rsidRPr="00845009">
        <w:rPr>
          <w:b/>
          <w:color w:val="auto"/>
        </w:rPr>
        <w:t>System</w:t>
      </w:r>
      <w:r w:rsidRPr="00845009">
        <w:rPr>
          <w:color w:val="auto"/>
        </w:rPr>
        <w:t xml:space="preserve"> connected to his </w:t>
      </w:r>
      <w:r w:rsidRPr="00845009">
        <w:rPr>
          <w:b/>
          <w:color w:val="auto"/>
        </w:rPr>
        <w:t>System</w:t>
      </w:r>
      <w:r w:rsidRPr="00845009">
        <w:rPr>
          <w:color w:val="auto"/>
        </w:rPr>
        <w:t xml:space="preserve">, to enable </w:t>
      </w:r>
      <w:r w:rsidRPr="00845009">
        <w:rPr>
          <w:b/>
          <w:color w:val="auto"/>
        </w:rPr>
        <w:t>Safety From The System</w:t>
      </w:r>
      <w:r w:rsidRPr="00845009">
        <w:rPr>
          <w:color w:val="auto"/>
        </w:rPr>
        <w:t xml:space="preserve"> to be achieved for work to be carried out at an </w:t>
      </w:r>
      <w:r w:rsidRPr="00845009">
        <w:rPr>
          <w:b/>
          <w:color w:val="auto"/>
        </w:rPr>
        <w:t>E&amp;W User’s Site</w:t>
      </w:r>
      <w:r w:rsidRPr="00845009">
        <w:rPr>
          <w:color w:val="auto"/>
        </w:rPr>
        <w:t xml:space="preserve"> or a </w:t>
      </w:r>
      <w:r w:rsidRPr="00845009">
        <w:rPr>
          <w:b/>
          <w:color w:val="auto"/>
        </w:rPr>
        <w:t>Transmission Site</w:t>
      </w:r>
      <w:r w:rsidRPr="00845009">
        <w:rPr>
          <w:color w:val="auto"/>
        </w:rPr>
        <w:t xml:space="preserve"> (as the case may be) on equipment and in relation to work which is to be identified in the relevant part of the </w:t>
      </w:r>
      <w:r w:rsidRPr="00845009">
        <w:rPr>
          <w:b/>
          <w:color w:val="auto"/>
        </w:rPr>
        <w:t>Permit for Work</w:t>
      </w:r>
      <w:r w:rsidRPr="00845009">
        <w:rPr>
          <w:color w:val="auto"/>
        </w:rPr>
        <w:t xml:space="preserve"> </w:t>
      </w:r>
      <w:r w:rsidRPr="00845009">
        <w:rPr>
          <w:b/>
          <w:color w:val="auto"/>
        </w:rPr>
        <w:t xml:space="preserve">for proximity work </w:t>
      </w:r>
      <w:r w:rsidRPr="00845009">
        <w:rPr>
          <w:color w:val="auto"/>
        </w:rPr>
        <w:t xml:space="preserve">where the work or equipment is near to </w:t>
      </w:r>
      <w:r w:rsidRPr="00845009">
        <w:rPr>
          <w:b/>
          <w:color w:val="auto"/>
        </w:rPr>
        <w:t>HV Apparatus</w:t>
      </w:r>
      <w:r w:rsidRPr="00845009">
        <w:rPr>
          <w:color w:val="auto"/>
        </w:rPr>
        <w:t xml:space="preserve"> of the </w:t>
      </w:r>
      <w:r w:rsidRPr="00845009">
        <w:rPr>
          <w:b/>
          <w:color w:val="auto"/>
        </w:rPr>
        <w:t>Implementing Safety Co-ordinator’s System</w:t>
      </w:r>
      <w:r w:rsidRPr="00845009">
        <w:rPr>
          <w:color w:val="auto"/>
        </w:rPr>
        <w:t xml:space="preserve"> specified by the </w:t>
      </w:r>
      <w:r w:rsidRPr="00845009">
        <w:rPr>
          <w:b/>
          <w:color w:val="auto"/>
        </w:rPr>
        <w:t>Requesting Safety Co-ordinator</w:t>
      </w:r>
      <w:r w:rsidRPr="00845009">
        <w:rPr>
          <w:color w:val="auto"/>
        </w:rPr>
        <w:t xml:space="preserve">.  Reference to another </w:t>
      </w:r>
      <w:r w:rsidRPr="00845009">
        <w:rPr>
          <w:b/>
          <w:color w:val="auto"/>
        </w:rPr>
        <w:t>System</w:t>
      </w:r>
      <w:r w:rsidRPr="00845009">
        <w:rPr>
          <w:color w:val="auto"/>
        </w:rPr>
        <w:t xml:space="preserve"> in this OC8A.8.1.2 shall not include the </w:t>
      </w:r>
      <w:r w:rsidRPr="00845009">
        <w:rPr>
          <w:b/>
          <w:color w:val="auto"/>
        </w:rPr>
        <w:t>Requesting Safety Co-ordinator’s System</w:t>
      </w:r>
      <w:r w:rsidRPr="00845009">
        <w:rPr>
          <w:color w:val="auto"/>
        </w:rPr>
        <w:t>.</w:t>
      </w:r>
    </w:p>
    <w:p w14:paraId="15A1E467" w14:textId="77777777" w:rsidR="002E0752" w:rsidRPr="00845009" w:rsidRDefault="002E0752" w:rsidP="002E0752">
      <w:pPr>
        <w:pStyle w:val="Level1Text"/>
        <w:rPr>
          <w:color w:val="auto"/>
        </w:rPr>
      </w:pPr>
      <w:r w:rsidRPr="00845009">
        <w:rPr>
          <w:color w:val="auto"/>
        </w:rPr>
        <w:t>OC8A.8.1.3</w:t>
      </w:r>
      <w:r w:rsidRPr="00845009">
        <w:rPr>
          <w:color w:val="auto"/>
        </w:rPr>
        <w:tab/>
      </w:r>
      <w:r w:rsidRPr="00845009">
        <w:rPr>
          <w:color w:val="auto"/>
          <w:u w:val="single"/>
        </w:rPr>
        <w:t>In The Event Of Disagreement</w:t>
      </w:r>
    </w:p>
    <w:p w14:paraId="7EC40B32" w14:textId="77777777" w:rsidR="002E0752" w:rsidRPr="00845009" w:rsidRDefault="002E0752" w:rsidP="002E0752">
      <w:pPr>
        <w:pStyle w:val="Level1Text"/>
        <w:rPr>
          <w:color w:val="auto"/>
        </w:rPr>
      </w:pPr>
      <w:r w:rsidRPr="00845009">
        <w:rPr>
          <w:color w:val="auto"/>
        </w:rPr>
        <w:tab/>
        <w:t>In any case</w:t>
      </w:r>
      <w:ins w:id="128" w:author="Baller(ESO), Matt" w:date="2020-10-15T15:42:00Z">
        <w:r w:rsidR="00107B58">
          <w:rPr>
            <w:color w:val="auto"/>
          </w:rPr>
          <w:t>,</w:t>
        </w:r>
      </w:ins>
      <w:r w:rsidRPr="00845009">
        <w:rPr>
          <w:color w:val="auto"/>
        </w:rPr>
        <w:t xml:space="preserve"> where the </w:t>
      </w:r>
      <w:r w:rsidRPr="00845009">
        <w:rPr>
          <w:b/>
          <w:color w:val="auto"/>
        </w:rPr>
        <w:t>Requesting Safety Co-ordinator</w:t>
      </w:r>
      <w:r w:rsidRPr="00845009">
        <w:rPr>
          <w:color w:val="auto"/>
        </w:rPr>
        <w:t xml:space="preserve"> and the </w:t>
      </w:r>
      <w:r w:rsidRPr="00845009">
        <w:rPr>
          <w:b/>
          <w:color w:val="auto"/>
        </w:rPr>
        <w:t>Implementing</w:t>
      </w:r>
      <w:r w:rsidRPr="00845009">
        <w:rPr>
          <w:color w:val="auto"/>
        </w:rPr>
        <w:t xml:space="preserve"> </w:t>
      </w:r>
      <w:r w:rsidRPr="00845009">
        <w:rPr>
          <w:b/>
          <w:color w:val="auto"/>
        </w:rPr>
        <w:t>Safety Co-ordinator</w:t>
      </w:r>
      <w:r w:rsidRPr="00845009">
        <w:rPr>
          <w:color w:val="auto"/>
        </w:rPr>
        <w:t xml:space="preserve"> are unable to agree the </w:t>
      </w:r>
      <w:r w:rsidRPr="00845009">
        <w:rPr>
          <w:b/>
          <w:color w:val="auto"/>
        </w:rPr>
        <w:t>Location</w:t>
      </w:r>
      <w:r w:rsidRPr="00845009">
        <w:rPr>
          <w:color w:val="auto"/>
        </w:rPr>
        <w:t xml:space="preserve"> of the </w:t>
      </w:r>
      <w:r w:rsidRPr="00845009">
        <w:rPr>
          <w:b/>
          <w:color w:val="auto"/>
        </w:rPr>
        <w:t>Isolation</w:t>
      </w:r>
      <w:r w:rsidRPr="00845009">
        <w:rPr>
          <w:color w:val="auto"/>
        </w:rPr>
        <w:t xml:space="preserve"> and (if requested) </w:t>
      </w:r>
      <w:r w:rsidRPr="00845009">
        <w:rPr>
          <w:b/>
          <w:color w:val="auto"/>
        </w:rPr>
        <w:t>Earthing</w:t>
      </w:r>
      <w:r w:rsidRPr="00845009">
        <w:rPr>
          <w:color w:val="auto"/>
        </w:rPr>
        <w:t xml:space="preserve">, both shall be at the closest available points on the </w:t>
      </w:r>
      <w:proofErr w:type="spellStart"/>
      <w:r w:rsidRPr="00845009">
        <w:rPr>
          <w:color w:val="auto"/>
        </w:rPr>
        <w:t>infeeds</w:t>
      </w:r>
      <w:proofErr w:type="spellEnd"/>
      <w:r w:rsidRPr="00845009">
        <w:rPr>
          <w:color w:val="auto"/>
        </w:rPr>
        <w:t xml:space="preserve"> to the </w:t>
      </w:r>
      <w:r w:rsidRPr="00845009">
        <w:rPr>
          <w:b/>
          <w:color w:val="auto"/>
        </w:rPr>
        <w:t>HV Apparatus</w:t>
      </w:r>
      <w:r w:rsidRPr="00845009">
        <w:rPr>
          <w:color w:val="auto"/>
        </w:rPr>
        <w:t xml:space="preserve"> near to which the work is to be carried out as indicated on the </w:t>
      </w:r>
      <w:r w:rsidRPr="00845009">
        <w:rPr>
          <w:b/>
          <w:color w:val="auto"/>
        </w:rPr>
        <w:t>Operation Diagram</w:t>
      </w:r>
      <w:r w:rsidRPr="00845009">
        <w:rPr>
          <w:color w:val="auto"/>
        </w:rPr>
        <w:t>.</w:t>
      </w:r>
    </w:p>
    <w:p w14:paraId="41EE7DD1" w14:textId="77777777" w:rsidR="002E0752" w:rsidRPr="00845009" w:rsidRDefault="002E0752" w:rsidP="002E0752">
      <w:pPr>
        <w:pStyle w:val="Level1Text"/>
        <w:rPr>
          <w:color w:val="auto"/>
        </w:rPr>
      </w:pPr>
      <w:r w:rsidRPr="00845009">
        <w:rPr>
          <w:color w:val="auto"/>
        </w:rPr>
        <w:t>OC8A.8.2</w:t>
      </w:r>
      <w:r w:rsidRPr="00845009">
        <w:rPr>
          <w:color w:val="auto"/>
        </w:rPr>
        <w:tab/>
      </w:r>
      <w:r w:rsidRPr="00845009">
        <w:rPr>
          <w:color w:val="auto"/>
          <w:u w:val="single"/>
        </w:rPr>
        <w:t>Implementation Of Isolation And Earthing</w:t>
      </w:r>
      <w:r w:rsidRPr="00845009">
        <w:rPr>
          <w:color w:val="auto"/>
        </w:rPr>
        <w:fldChar w:fldCharType="begin"/>
      </w:r>
      <w:r w:rsidRPr="00845009">
        <w:rPr>
          <w:color w:val="auto"/>
        </w:rPr>
        <w:instrText xml:space="preserve"> TC "</w:instrText>
      </w:r>
      <w:bookmarkStart w:id="129" w:name="_Toc56561657"/>
      <w:bookmarkStart w:id="130" w:name="_Toc72047876"/>
      <w:bookmarkStart w:id="131" w:name="_Toc211826591"/>
      <w:bookmarkStart w:id="132" w:name="_Toc503446419"/>
      <w:bookmarkStart w:id="133" w:name="_Toc333226191"/>
      <w:r w:rsidRPr="00845009">
        <w:rPr>
          <w:color w:val="auto"/>
        </w:rPr>
        <w:instrText>OC8A.8.2   Implementation of Isolation and Earthing</w:instrText>
      </w:r>
      <w:bookmarkEnd w:id="129"/>
      <w:bookmarkEnd w:id="130"/>
      <w:bookmarkEnd w:id="131"/>
      <w:bookmarkEnd w:id="132"/>
      <w:bookmarkEnd w:id="133"/>
      <w:r w:rsidRPr="00845009">
        <w:rPr>
          <w:color w:val="auto"/>
        </w:rPr>
        <w:instrText xml:space="preserve">"\L 2 </w:instrText>
      </w:r>
      <w:r w:rsidRPr="00845009">
        <w:rPr>
          <w:color w:val="auto"/>
        </w:rPr>
        <w:fldChar w:fldCharType="end"/>
      </w:r>
    </w:p>
    <w:p w14:paraId="755D901E" w14:textId="77777777" w:rsidR="002E0752" w:rsidRPr="00845009" w:rsidRDefault="002E0752" w:rsidP="002E0752">
      <w:pPr>
        <w:pStyle w:val="Level1Text"/>
        <w:rPr>
          <w:color w:val="auto"/>
        </w:rPr>
      </w:pPr>
      <w:r w:rsidRPr="00845009">
        <w:rPr>
          <w:color w:val="auto"/>
        </w:rPr>
        <w:t>OC8A.8.2.1</w:t>
      </w:r>
      <w:r w:rsidRPr="00845009">
        <w:rPr>
          <w:color w:val="auto"/>
        </w:rPr>
        <w:tab/>
        <w:t xml:space="preserve">Following the agreement of the </w:t>
      </w:r>
      <w:r w:rsidRPr="00845009">
        <w:rPr>
          <w:b/>
          <w:color w:val="auto"/>
        </w:rPr>
        <w:t>Safety Precautions</w:t>
      </w:r>
      <w:r w:rsidRPr="00845009">
        <w:rPr>
          <w:color w:val="auto"/>
        </w:rPr>
        <w:t xml:space="preserve"> in accordance with OC8A.8.1 the </w:t>
      </w:r>
      <w:r w:rsidRPr="00845009">
        <w:rPr>
          <w:b/>
          <w:color w:val="auto"/>
        </w:rPr>
        <w:t>Implementing Safety Co-ordinator</w:t>
      </w:r>
      <w:r w:rsidRPr="00845009">
        <w:rPr>
          <w:color w:val="auto"/>
        </w:rPr>
        <w:t xml:space="preserve"> shall then establish the agreed </w:t>
      </w:r>
      <w:r w:rsidRPr="00845009">
        <w:rPr>
          <w:b/>
          <w:color w:val="auto"/>
        </w:rPr>
        <w:t>Isolation</w:t>
      </w:r>
      <w:r w:rsidRPr="00845009">
        <w:rPr>
          <w:color w:val="auto"/>
        </w:rPr>
        <w:t xml:space="preserve"> and (if required) </w:t>
      </w:r>
      <w:r w:rsidRPr="00845009">
        <w:rPr>
          <w:b/>
          <w:color w:val="auto"/>
        </w:rPr>
        <w:t>Earthing</w:t>
      </w:r>
      <w:r w:rsidRPr="00845009">
        <w:rPr>
          <w:color w:val="auto"/>
        </w:rPr>
        <w:t>.</w:t>
      </w:r>
    </w:p>
    <w:p w14:paraId="216EBCE5" w14:textId="77777777" w:rsidR="002E0752" w:rsidRPr="00845009" w:rsidRDefault="002E0752" w:rsidP="002E0752">
      <w:pPr>
        <w:pStyle w:val="Level1Text"/>
        <w:rPr>
          <w:color w:val="auto"/>
        </w:rPr>
      </w:pPr>
      <w:r w:rsidRPr="00845009">
        <w:rPr>
          <w:color w:val="auto"/>
        </w:rPr>
        <w:t>OC8A.8.2.2</w:t>
      </w:r>
      <w:r w:rsidRPr="00845009">
        <w:rPr>
          <w:color w:val="auto"/>
        </w:rPr>
        <w:tab/>
        <w:t xml:space="preserve">The </w:t>
      </w:r>
      <w:r w:rsidRPr="00845009">
        <w:rPr>
          <w:b/>
          <w:color w:val="auto"/>
        </w:rPr>
        <w:t>Implementing Safety Co-ordinator</w:t>
      </w:r>
      <w:r w:rsidRPr="00845009">
        <w:rPr>
          <w:color w:val="auto"/>
        </w:rPr>
        <w:t xml:space="preserve"> shall confirm to the </w:t>
      </w:r>
      <w:r w:rsidRPr="00845009">
        <w:rPr>
          <w:b/>
          <w:color w:val="auto"/>
        </w:rPr>
        <w:t>Requesting Safety Co-ordinator</w:t>
      </w:r>
      <w:r w:rsidRPr="00845009">
        <w:rPr>
          <w:color w:val="auto"/>
        </w:rPr>
        <w:t xml:space="preserve"> that the agreed </w:t>
      </w:r>
      <w:r w:rsidRPr="00845009">
        <w:rPr>
          <w:b/>
          <w:color w:val="auto"/>
        </w:rPr>
        <w:t>Isolation</w:t>
      </w:r>
      <w:r w:rsidRPr="00845009">
        <w:rPr>
          <w:color w:val="auto"/>
        </w:rPr>
        <w:t xml:space="preserve"> and (if required) </w:t>
      </w:r>
      <w:r w:rsidRPr="00845009">
        <w:rPr>
          <w:b/>
          <w:color w:val="auto"/>
        </w:rPr>
        <w:t>Earthing</w:t>
      </w:r>
      <w:r w:rsidRPr="00845009">
        <w:rPr>
          <w:color w:val="auto"/>
        </w:rPr>
        <w:t xml:space="preserve"> has been established.</w:t>
      </w:r>
    </w:p>
    <w:p w14:paraId="3051698B" w14:textId="77777777" w:rsidR="002E0752" w:rsidRPr="00845009" w:rsidRDefault="002E0752" w:rsidP="002E0752">
      <w:pPr>
        <w:pStyle w:val="Level1Text"/>
        <w:rPr>
          <w:color w:val="auto"/>
        </w:rPr>
      </w:pPr>
      <w:r w:rsidRPr="00845009">
        <w:rPr>
          <w:color w:val="auto"/>
        </w:rPr>
        <w:t>OC8A.8.2.3</w:t>
      </w:r>
      <w:r w:rsidRPr="00845009">
        <w:rPr>
          <w:color w:val="auto"/>
        </w:rPr>
        <w:tab/>
        <w:t xml:space="preserve">The </w:t>
      </w:r>
      <w:r w:rsidRPr="00845009">
        <w:rPr>
          <w:b/>
          <w:color w:val="auto"/>
        </w:rPr>
        <w:t>Implementing Safety Co-ordinator</w:t>
      </w:r>
      <w:r w:rsidRPr="00845009">
        <w:rPr>
          <w:color w:val="auto"/>
        </w:rPr>
        <w:t xml:space="preserve"> shall ensure that the established </w:t>
      </w:r>
      <w:r w:rsidRPr="00845009">
        <w:rPr>
          <w:b/>
          <w:color w:val="auto"/>
        </w:rPr>
        <w:t>Safety</w:t>
      </w:r>
      <w:r w:rsidRPr="00845009">
        <w:rPr>
          <w:color w:val="auto"/>
        </w:rPr>
        <w:t xml:space="preserve"> </w:t>
      </w:r>
      <w:r w:rsidRPr="00845009">
        <w:rPr>
          <w:b/>
          <w:color w:val="auto"/>
        </w:rPr>
        <w:t>Precautions</w:t>
      </w:r>
      <w:r w:rsidRPr="00845009">
        <w:rPr>
          <w:color w:val="auto"/>
        </w:rPr>
        <w:t xml:space="preserve"> are maintained until requested to be removed by the relevant </w:t>
      </w:r>
      <w:r w:rsidRPr="00845009">
        <w:rPr>
          <w:b/>
          <w:color w:val="auto"/>
        </w:rPr>
        <w:t>Requesting Safety Co-ordinator</w:t>
      </w:r>
      <w:r w:rsidRPr="00845009">
        <w:rPr>
          <w:color w:val="auto"/>
        </w:rPr>
        <w:t>.</w:t>
      </w:r>
    </w:p>
    <w:p w14:paraId="3E4AD6DB" w14:textId="77777777" w:rsidR="002E0752" w:rsidRPr="00845009" w:rsidRDefault="00A06326" w:rsidP="002E0752">
      <w:pPr>
        <w:pStyle w:val="Level1Text"/>
        <w:rPr>
          <w:color w:val="auto"/>
        </w:rPr>
      </w:pPr>
      <w:r w:rsidRPr="00845009">
        <w:rPr>
          <w:color w:val="auto"/>
        </w:rPr>
        <w:br w:type="page"/>
      </w:r>
      <w:r w:rsidR="002E0752" w:rsidRPr="00845009">
        <w:rPr>
          <w:color w:val="auto"/>
        </w:rPr>
        <w:lastRenderedPageBreak/>
        <w:t>OC8A.8.3</w:t>
      </w:r>
      <w:r w:rsidR="002E0752" w:rsidRPr="00845009">
        <w:rPr>
          <w:color w:val="auto"/>
        </w:rPr>
        <w:tab/>
      </w:r>
      <w:r w:rsidR="002E0752" w:rsidRPr="00845009">
        <w:rPr>
          <w:color w:val="auto"/>
          <w:u w:val="single"/>
        </w:rPr>
        <w:t>Permit For Work For Proximity Work Issue Procedure</w:t>
      </w:r>
      <w:r w:rsidR="002E0752" w:rsidRPr="00845009">
        <w:rPr>
          <w:color w:val="auto"/>
        </w:rPr>
        <w:fldChar w:fldCharType="begin"/>
      </w:r>
      <w:r w:rsidR="002E0752" w:rsidRPr="00845009">
        <w:rPr>
          <w:color w:val="auto"/>
        </w:rPr>
        <w:instrText xml:space="preserve"> TC "</w:instrText>
      </w:r>
      <w:bookmarkStart w:id="134" w:name="_Toc56561658"/>
      <w:bookmarkStart w:id="135" w:name="_Toc72047877"/>
      <w:bookmarkStart w:id="136" w:name="_Toc211826592"/>
      <w:bookmarkStart w:id="137" w:name="_Toc503446420"/>
      <w:bookmarkStart w:id="138" w:name="_Toc333226192"/>
      <w:r w:rsidR="002E0752" w:rsidRPr="00845009">
        <w:rPr>
          <w:color w:val="auto"/>
        </w:rPr>
        <w:instrText xml:space="preserve">OC8A.8.3   </w:instrText>
      </w:r>
      <w:bookmarkEnd w:id="134"/>
      <w:bookmarkEnd w:id="135"/>
      <w:bookmarkEnd w:id="136"/>
      <w:r w:rsidR="002E0752" w:rsidRPr="00845009">
        <w:rPr>
          <w:color w:val="auto"/>
        </w:rPr>
        <w:instrText>Permit For Work For Proximity Work Issue Procedure</w:instrText>
      </w:r>
      <w:bookmarkEnd w:id="137"/>
      <w:bookmarkEnd w:id="138"/>
      <w:r w:rsidR="002E0752" w:rsidRPr="00845009">
        <w:rPr>
          <w:color w:val="auto"/>
        </w:rPr>
        <w:instrText xml:space="preserve"> "\L 2 </w:instrText>
      </w:r>
      <w:r w:rsidR="002E0752" w:rsidRPr="00845009">
        <w:rPr>
          <w:color w:val="auto"/>
        </w:rPr>
        <w:fldChar w:fldCharType="end"/>
      </w:r>
    </w:p>
    <w:p w14:paraId="582175D6" w14:textId="77777777" w:rsidR="002E0752" w:rsidRPr="00845009" w:rsidRDefault="002E0752" w:rsidP="002E0752">
      <w:pPr>
        <w:pStyle w:val="Level1Text"/>
        <w:rPr>
          <w:color w:val="auto"/>
        </w:rPr>
      </w:pPr>
      <w:r w:rsidRPr="00845009">
        <w:rPr>
          <w:color w:val="auto"/>
        </w:rPr>
        <w:t>OC8A.8.3.1</w:t>
      </w:r>
      <w:r w:rsidRPr="00845009">
        <w:rPr>
          <w:color w:val="auto"/>
        </w:rPr>
        <w:tab/>
        <w:t xml:space="preserve">Where </w:t>
      </w:r>
      <w:r w:rsidRPr="00845009">
        <w:rPr>
          <w:b/>
          <w:color w:val="auto"/>
        </w:rPr>
        <w:t>Safety Precautions</w:t>
      </w:r>
      <w:r w:rsidRPr="00845009">
        <w:rPr>
          <w:color w:val="auto"/>
        </w:rPr>
        <w:t xml:space="preserve"> on another </w:t>
      </w:r>
      <w:r w:rsidRPr="00845009">
        <w:rPr>
          <w:b/>
          <w:color w:val="auto"/>
        </w:rPr>
        <w:t>System(s)</w:t>
      </w:r>
      <w:r w:rsidRPr="00845009">
        <w:rPr>
          <w:color w:val="auto"/>
        </w:rPr>
        <w:t xml:space="preserve"> are being provided to enable work to be carried out at an </w:t>
      </w:r>
      <w:r w:rsidRPr="00845009">
        <w:rPr>
          <w:b/>
          <w:color w:val="auto"/>
        </w:rPr>
        <w:t>E&amp;W User’s Site</w:t>
      </w:r>
      <w:r w:rsidRPr="00845009">
        <w:rPr>
          <w:color w:val="auto"/>
        </w:rPr>
        <w:t xml:space="preserve"> or </w:t>
      </w:r>
      <w:r w:rsidRPr="00845009">
        <w:rPr>
          <w:b/>
          <w:color w:val="auto"/>
        </w:rPr>
        <w:t>Transmission Site</w:t>
      </w:r>
      <w:r w:rsidRPr="00845009">
        <w:rPr>
          <w:color w:val="auto"/>
        </w:rPr>
        <w:t xml:space="preserve"> (as the case may be) on equipment where the work or equipment is in proximity to </w:t>
      </w:r>
      <w:r w:rsidRPr="00845009">
        <w:rPr>
          <w:b/>
          <w:color w:val="auto"/>
        </w:rPr>
        <w:t>HV Apparatus</w:t>
      </w:r>
      <w:r w:rsidRPr="00845009">
        <w:rPr>
          <w:color w:val="auto"/>
        </w:rPr>
        <w:t xml:space="preserve"> of the </w:t>
      </w:r>
      <w:r w:rsidRPr="00845009">
        <w:rPr>
          <w:b/>
          <w:color w:val="auto"/>
        </w:rPr>
        <w:t>Implementing Safety Co-ordinator</w:t>
      </w:r>
      <w:r w:rsidRPr="00845009">
        <w:rPr>
          <w:color w:val="auto"/>
        </w:rPr>
        <w:t xml:space="preserve">, before any work commences they must be recorded by a </w:t>
      </w:r>
      <w:r w:rsidRPr="00845009">
        <w:rPr>
          <w:b/>
          <w:color w:val="auto"/>
        </w:rPr>
        <w:t>Permit for Work</w:t>
      </w:r>
      <w:r w:rsidRPr="00845009">
        <w:rPr>
          <w:color w:val="auto"/>
        </w:rPr>
        <w:t xml:space="preserve"> </w:t>
      </w:r>
      <w:r w:rsidRPr="00845009">
        <w:rPr>
          <w:b/>
          <w:color w:val="auto"/>
        </w:rPr>
        <w:t xml:space="preserve">for proximity work </w:t>
      </w:r>
      <w:r w:rsidRPr="00845009">
        <w:rPr>
          <w:color w:val="auto"/>
        </w:rPr>
        <w:t xml:space="preserve">being issued.  The </w:t>
      </w:r>
      <w:r w:rsidRPr="00845009">
        <w:rPr>
          <w:b/>
          <w:color w:val="auto"/>
        </w:rPr>
        <w:t>Permit for Work</w:t>
      </w:r>
      <w:r w:rsidRPr="00845009">
        <w:rPr>
          <w:color w:val="auto"/>
        </w:rPr>
        <w:t xml:space="preserve"> </w:t>
      </w:r>
      <w:r w:rsidRPr="00845009">
        <w:rPr>
          <w:b/>
          <w:color w:val="auto"/>
        </w:rPr>
        <w:t xml:space="preserve">for proximity work </w:t>
      </w:r>
      <w:r w:rsidRPr="00845009">
        <w:rPr>
          <w:color w:val="auto"/>
        </w:rPr>
        <w:t xml:space="preserve">shall identify the </w:t>
      </w:r>
      <w:r w:rsidRPr="00845009">
        <w:rPr>
          <w:b/>
          <w:color w:val="auto"/>
        </w:rPr>
        <w:t>Implementing Safety Co-ordinator’s</w:t>
      </w:r>
      <w:r w:rsidRPr="00845009">
        <w:rPr>
          <w:color w:val="auto"/>
        </w:rPr>
        <w:t xml:space="preserve"> </w:t>
      </w:r>
      <w:r w:rsidRPr="00845009">
        <w:rPr>
          <w:b/>
          <w:color w:val="auto"/>
        </w:rPr>
        <w:t>HV Apparatus</w:t>
      </w:r>
      <w:r w:rsidRPr="00845009">
        <w:rPr>
          <w:color w:val="auto"/>
        </w:rPr>
        <w:t xml:space="preserve"> in proximity to the required work.</w:t>
      </w:r>
    </w:p>
    <w:p w14:paraId="16B26A43" w14:textId="77777777" w:rsidR="002E0752" w:rsidRPr="00845009" w:rsidRDefault="002E0752" w:rsidP="002E0752">
      <w:pPr>
        <w:pStyle w:val="Level1Text"/>
        <w:rPr>
          <w:color w:val="auto"/>
        </w:rPr>
      </w:pPr>
      <w:r w:rsidRPr="00845009">
        <w:rPr>
          <w:color w:val="auto"/>
        </w:rPr>
        <w:t>OC8A.8.3.2</w:t>
      </w:r>
      <w:r w:rsidRPr="00845009">
        <w:rPr>
          <w:color w:val="auto"/>
        </w:rPr>
        <w:tab/>
        <w:t xml:space="preserve">Once the </w:t>
      </w:r>
      <w:r w:rsidRPr="00845009">
        <w:rPr>
          <w:b/>
          <w:color w:val="auto"/>
        </w:rPr>
        <w:t>Safety Precautions</w:t>
      </w:r>
      <w:r w:rsidRPr="00845009">
        <w:rPr>
          <w:color w:val="auto"/>
        </w:rPr>
        <w:t xml:space="preserve"> have been established (in accordance with OC8A.8.2), the </w:t>
      </w:r>
      <w:r w:rsidRPr="00845009">
        <w:rPr>
          <w:b/>
          <w:color w:val="auto"/>
        </w:rPr>
        <w:t>Implementing Safety Co-ordinator</w:t>
      </w:r>
      <w:r w:rsidRPr="00845009">
        <w:rPr>
          <w:color w:val="auto"/>
        </w:rPr>
        <w:t xml:space="preserve"> shall agree to the issue of the </w:t>
      </w:r>
      <w:r w:rsidRPr="00845009">
        <w:rPr>
          <w:b/>
          <w:color w:val="auto"/>
        </w:rPr>
        <w:t>Permit for Work</w:t>
      </w:r>
      <w:r w:rsidRPr="00845009">
        <w:rPr>
          <w:color w:val="auto"/>
        </w:rPr>
        <w:t xml:space="preserve"> </w:t>
      </w:r>
      <w:r w:rsidRPr="00845009">
        <w:rPr>
          <w:b/>
          <w:color w:val="auto"/>
        </w:rPr>
        <w:t>for proximity work</w:t>
      </w:r>
      <w:r w:rsidRPr="00845009">
        <w:rPr>
          <w:color w:val="auto"/>
        </w:rPr>
        <w:t xml:space="preserve"> with the appropriately authorised site representative of the </w:t>
      </w:r>
      <w:r w:rsidRPr="00845009">
        <w:rPr>
          <w:b/>
          <w:color w:val="auto"/>
        </w:rPr>
        <w:t>Requesting Safety Co-ordinator’s Site</w:t>
      </w:r>
      <w:r w:rsidRPr="00845009">
        <w:rPr>
          <w:color w:val="auto"/>
        </w:rPr>
        <w:t xml:space="preserve">. The </w:t>
      </w:r>
      <w:r w:rsidRPr="00845009">
        <w:rPr>
          <w:b/>
          <w:color w:val="auto"/>
        </w:rPr>
        <w:t>Implementing Safety Co-ordinator</w:t>
      </w:r>
      <w:r w:rsidRPr="00845009">
        <w:rPr>
          <w:color w:val="auto"/>
        </w:rPr>
        <w:t xml:space="preserve"> will inform the </w:t>
      </w:r>
      <w:r w:rsidRPr="00845009">
        <w:rPr>
          <w:b/>
          <w:color w:val="auto"/>
        </w:rPr>
        <w:t xml:space="preserve">Requesting Safety Co-ordinator </w:t>
      </w:r>
      <w:r w:rsidRPr="00845009">
        <w:rPr>
          <w:color w:val="auto"/>
        </w:rPr>
        <w:t xml:space="preserve">of the </w:t>
      </w:r>
      <w:r w:rsidRPr="00845009">
        <w:rPr>
          <w:b/>
          <w:color w:val="auto"/>
        </w:rPr>
        <w:t>Permit for Work</w:t>
      </w:r>
      <w:r w:rsidRPr="00845009">
        <w:rPr>
          <w:color w:val="auto"/>
        </w:rPr>
        <w:t xml:space="preserve"> </w:t>
      </w:r>
      <w:r w:rsidRPr="00845009">
        <w:rPr>
          <w:b/>
          <w:color w:val="auto"/>
        </w:rPr>
        <w:t>for proximity work</w:t>
      </w:r>
      <w:r w:rsidRPr="00845009">
        <w:rPr>
          <w:color w:val="auto"/>
        </w:rPr>
        <w:t xml:space="preserve"> identifying number.</w:t>
      </w:r>
    </w:p>
    <w:p w14:paraId="55A345CF" w14:textId="77777777" w:rsidR="002E0752" w:rsidRPr="00845009" w:rsidRDefault="002E0752" w:rsidP="002E0752">
      <w:pPr>
        <w:pStyle w:val="Level1Text"/>
        <w:rPr>
          <w:color w:val="auto"/>
        </w:rPr>
      </w:pPr>
      <w:r w:rsidRPr="00845009">
        <w:rPr>
          <w:color w:val="auto"/>
        </w:rPr>
        <w:t>OC8A.8.3.3</w:t>
      </w:r>
      <w:r w:rsidRPr="00845009">
        <w:rPr>
          <w:color w:val="auto"/>
        </w:rPr>
        <w:tab/>
        <w:t xml:space="preserve">The appropriately authorised site representative of the </w:t>
      </w:r>
      <w:r w:rsidRPr="00845009">
        <w:rPr>
          <w:b/>
          <w:color w:val="auto"/>
        </w:rPr>
        <w:t>Implementing Safety Co-ordinator</w:t>
      </w:r>
      <w:r w:rsidRPr="00845009">
        <w:rPr>
          <w:color w:val="auto"/>
        </w:rPr>
        <w:t xml:space="preserve"> shall then issue the </w:t>
      </w:r>
      <w:r w:rsidRPr="00845009">
        <w:rPr>
          <w:b/>
          <w:color w:val="auto"/>
        </w:rPr>
        <w:t>Permit for Work</w:t>
      </w:r>
      <w:r w:rsidRPr="00845009">
        <w:rPr>
          <w:color w:val="auto"/>
        </w:rPr>
        <w:t xml:space="preserve"> </w:t>
      </w:r>
      <w:r w:rsidRPr="00845009">
        <w:rPr>
          <w:b/>
          <w:color w:val="auto"/>
        </w:rPr>
        <w:t>for proximity work</w:t>
      </w:r>
      <w:r w:rsidRPr="00845009">
        <w:rPr>
          <w:color w:val="auto"/>
        </w:rPr>
        <w:t xml:space="preserve"> to the appropriately authorised site representative of the </w:t>
      </w:r>
      <w:r w:rsidRPr="00845009">
        <w:rPr>
          <w:b/>
          <w:color w:val="auto"/>
        </w:rPr>
        <w:t>Requesting Safety Co-ordinator</w:t>
      </w:r>
      <w:r w:rsidRPr="00845009">
        <w:rPr>
          <w:color w:val="auto"/>
        </w:rPr>
        <w:t>. The</w:t>
      </w:r>
      <w:r w:rsidRPr="00845009">
        <w:rPr>
          <w:b/>
          <w:color w:val="auto"/>
        </w:rPr>
        <w:t xml:space="preserve"> Permit for Work</w:t>
      </w:r>
      <w:r w:rsidRPr="00845009">
        <w:rPr>
          <w:color w:val="auto"/>
        </w:rPr>
        <w:t xml:space="preserve"> </w:t>
      </w:r>
      <w:r w:rsidRPr="00845009">
        <w:rPr>
          <w:b/>
          <w:color w:val="auto"/>
        </w:rPr>
        <w:t>for proximity work</w:t>
      </w:r>
      <w:r w:rsidRPr="00845009">
        <w:rPr>
          <w:color w:val="auto"/>
        </w:rPr>
        <w:t xml:space="preserve"> will in the section dealing with the work to be carried out, be completed to identify that the work is near the </w:t>
      </w:r>
      <w:r w:rsidRPr="00845009">
        <w:rPr>
          <w:b/>
          <w:color w:val="auto"/>
        </w:rPr>
        <w:t>Implementing Safety Co-ordinator’s</w:t>
      </w:r>
      <w:r w:rsidRPr="00845009">
        <w:rPr>
          <w:color w:val="auto"/>
        </w:rPr>
        <w:t xml:space="preserve"> </w:t>
      </w:r>
      <w:r w:rsidRPr="00845009">
        <w:rPr>
          <w:b/>
          <w:color w:val="auto"/>
        </w:rPr>
        <w:t>HV</w:t>
      </w:r>
      <w:r w:rsidRPr="00845009">
        <w:rPr>
          <w:color w:val="auto"/>
        </w:rPr>
        <w:t xml:space="preserve"> </w:t>
      </w:r>
      <w:r w:rsidRPr="00845009">
        <w:rPr>
          <w:b/>
          <w:color w:val="auto"/>
        </w:rPr>
        <w:t>Apparatus</w:t>
      </w:r>
      <w:r w:rsidRPr="00845009">
        <w:rPr>
          <w:color w:val="auto"/>
        </w:rPr>
        <w:t>.</w:t>
      </w:r>
      <w:r w:rsidRPr="00845009">
        <w:rPr>
          <w:b/>
          <w:color w:val="auto"/>
        </w:rPr>
        <w:t xml:space="preserve">  </w:t>
      </w:r>
      <w:r w:rsidRPr="00845009">
        <w:rPr>
          <w:color w:val="auto"/>
        </w:rPr>
        <w:t>No</w:t>
      </w:r>
      <w:r w:rsidRPr="00845009">
        <w:rPr>
          <w:b/>
          <w:color w:val="auto"/>
        </w:rPr>
        <w:t xml:space="preserve"> </w:t>
      </w:r>
      <w:r w:rsidRPr="00845009">
        <w:rPr>
          <w:color w:val="auto"/>
        </w:rPr>
        <w:t xml:space="preserve">further details of the </w:t>
      </w:r>
      <w:r w:rsidRPr="00845009">
        <w:rPr>
          <w:b/>
          <w:color w:val="auto"/>
        </w:rPr>
        <w:t>Requesting Safety Co-ordinator’s</w:t>
      </w:r>
      <w:r w:rsidRPr="00845009">
        <w:rPr>
          <w:color w:val="auto"/>
        </w:rPr>
        <w:t xml:space="preserve"> work will be recorded, as that is a matter for the </w:t>
      </w:r>
      <w:r w:rsidRPr="00845009">
        <w:rPr>
          <w:b/>
          <w:color w:val="auto"/>
        </w:rPr>
        <w:t>Requesting</w:t>
      </w:r>
      <w:r w:rsidRPr="00845009">
        <w:rPr>
          <w:color w:val="auto"/>
        </w:rPr>
        <w:t xml:space="preserve"> </w:t>
      </w:r>
      <w:r w:rsidRPr="00845009">
        <w:rPr>
          <w:b/>
          <w:color w:val="auto"/>
        </w:rPr>
        <w:t>Safety Co-ordinator</w:t>
      </w:r>
      <w:r w:rsidRPr="00845009">
        <w:rPr>
          <w:color w:val="auto"/>
        </w:rPr>
        <w:t xml:space="preserve"> in relation to his work.</w:t>
      </w:r>
    </w:p>
    <w:p w14:paraId="73B9FC40" w14:textId="77777777" w:rsidR="002E0752" w:rsidRPr="00845009" w:rsidRDefault="002E0752" w:rsidP="002E0752">
      <w:pPr>
        <w:pStyle w:val="Level1Text"/>
        <w:rPr>
          <w:color w:val="auto"/>
        </w:rPr>
      </w:pPr>
      <w:r w:rsidRPr="00845009">
        <w:rPr>
          <w:color w:val="auto"/>
        </w:rPr>
        <w:t>OC8A.8.3.4</w:t>
      </w:r>
      <w:r w:rsidRPr="00845009">
        <w:rPr>
          <w:color w:val="auto"/>
        </w:rPr>
        <w:tab/>
        <w:t xml:space="preserve">The </w:t>
      </w:r>
      <w:r w:rsidRPr="00845009">
        <w:rPr>
          <w:b/>
          <w:color w:val="auto"/>
        </w:rPr>
        <w:t>Requesting Safety Co-ordinator</w:t>
      </w:r>
      <w:r w:rsidRPr="00845009">
        <w:rPr>
          <w:color w:val="auto"/>
        </w:rPr>
        <w:t xml:space="preserve"> is then free to authorise work in accordance with the requirements of the relevant internal safety procedures which apply to the </w:t>
      </w:r>
      <w:r w:rsidRPr="00845009">
        <w:rPr>
          <w:b/>
          <w:color w:val="auto"/>
        </w:rPr>
        <w:t>Requesting Safety Co-ordinator’s Site</w:t>
      </w:r>
      <w:r w:rsidRPr="00845009">
        <w:rPr>
          <w:color w:val="auto"/>
        </w:rPr>
        <w:t>.  This is likely to involve the issue of safety documents or other relevant internal authorisations.</w:t>
      </w:r>
    </w:p>
    <w:p w14:paraId="410F0C3A" w14:textId="77777777" w:rsidR="002E0752" w:rsidRPr="00845009" w:rsidRDefault="002E0752" w:rsidP="002E0752">
      <w:pPr>
        <w:pStyle w:val="Level1Text"/>
        <w:rPr>
          <w:color w:val="auto"/>
        </w:rPr>
      </w:pPr>
      <w:r w:rsidRPr="00845009">
        <w:rPr>
          <w:color w:val="auto"/>
        </w:rPr>
        <w:t>OC8A.8.4</w:t>
      </w:r>
      <w:r w:rsidRPr="00845009">
        <w:rPr>
          <w:color w:val="auto"/>
        </w:rPr>
        <w:tab/>
      </w:r>
      <w:r w:rsidRPr="00845009">
        <w:rPr>
          <w:color w:val="auto"/>
          <w:u w:val="single"/>
        </w:rPr>
        <w:t>Permit For Work For Proximity Work Cancellation Procedure</w:t>
      </w:r>
      <w:r w:rsidRPr="00845009">
        <w:rPr>
          <w:color w:val="auto"/>
        </w:rPr>
        <w:fldChar w:fldCharType="begin"/>
      </w:r>
      <w:r w:rsidRPr="00845009">
        <w:rPr>
          <w:color w:val="auto"/>
        </w:rPr>
        <w:instrText xml:space="preserve"> TC "</w:instrText>
      </w:r>
      <w:bookmarkStart w:id="139" w:name="_Toc56561659"/>
      <w:bookmarkStart w:id="140" w:name="_Toc72047878"/>
      <w:bookmarkStart w:id="141" w:name="_Toc211826593"/>
      <w:bookmarkStart w:id="142" w:name="_Toc503446421"/>
      <w:bookmarkStart w:id="143" w:name="_Toc333226193"/>
      <w:r w:rsidRPr="00845009">
        <w:rPr>
          <w:color w:val="auto"/>
        </w:rPr>
        <w:instrText xml:space="preserve">OC8A.8.4   </w:instrText>
      </w:r>
      <w:bookmarkEnd w:id="139"/>
      <w:bookmarkEnd w:id="140"/>
      <w:bookmarkEnd w:id="141"/>
      <w:r w:rsidRPr="00845009">
        <w:rPr>
          <w:color w:val="auto"/>
        </w:rPr>
        <w:instrText>Permit For Work For Proximity Work Cancellation Procedure</w:instrText>
      </w:r>
      <w:bookmarkEnd w:id="142"/>
      <w:bookmarkEnd w:id="143"/>
      <w:r w:rsidRPr="00845009">
        <w:rPr>
          <w:color w:val="auto"/>
        </w:rPr>
        <w:instrText xml:space="preserve"> "\L 2 </w:instrText>
      </w:r>
      <w:r w:rsidRPr="00845009">
        <w:rPr>
          <w:color w:val="auto"/>
        </w:rPr>
        <w:fldChar w:fldCharType="end"/>
      </w:r>
    </w:p>
    <w:p w14:paraId="7954D2FA" w14:textId="77777777" w:rsidR="002E0752" w:rsidRPr="00845009" w:rsidRDefault="002E0752" w:rsidP="002E0752">
      <w:pPr>
        <w:pStyle w:val="Level1Text"/>
        <w:rPr>
          <w:color w:val="auto"/>
        </w:rPr>
      </w:pPr>
      <w:r w:rsidRPr="00845009">
        <w:rPr>
          <w:color w:val="auto"/>
        </w:rPr>
        <w:t>OC8A.8.4.1</w:t>
      </w:r>
      <w:r w:rsidRPr="00845009">
        <w:rPr>
          <w:color w:val="auto"/>
        </w:rPr>
        <w:tab/>
        <w:t xml:space="preserve">When the </w:t>
      </w:r>
      <w:r w:rsidRPr="00845009">
        <w:rPr>
          <w:b/>
          <w:color w:val="auto"/>
        </w:rPr>
        <w:t>Requesting Safety Co-ordinator</w:t>
      </w:r>
      <w:r w:rsidRPr="00845009">
        <w:rPr>
          <w:color w:val="auto"/>
        </w:rPr>
        <w:t xml:space="preserve"> decides that </w:t>
      </w:r>
      <w:r w:rsidRPr="00845009">
        <w:rPr>
          <w:b/>
          <w:color w:val="auto"/>
        </w:rPr>
        <w:t>Safety Precautions</w:t>
      </w:r>
      <w:r w:rsidRPr="00845009">
        <w:rPr>
          <w:color w:val="auto"/>
        </w:rPr>
        <w:t xml:space="preserve"> are no longer required, he will contact the relevant </w:t>
      </w:r>
      <w:r w:rsidRPr="00845009">
        <w:rPr>
          <w:b/>
          <w:color w:val="auto"/>
        </w:rPr>
        <w:t>Implementing Safety Co-ordinator</w:t>
      </w:r>
      <w:r w:rsidRPr="00845009">
        <w:rPr>
          <w:color w:val="auto"/>
        </w:rPr>
        <w:t xml:space="preserve"> to effect cancellation of the associated </w:t>
      </w:r>
      <w:r w:rsidRPr="00845009">
        <w:rPr>
          <w:b/>
          <w:color w:val="auto"/>
        </w:rPr>
        <w:t>Permit for Work</w:t>
      </w:r>
      <w:r w:rsidRPr="00845009">
        <w:rPr>
          <w:color w:val="auto"/>
        </w:rPr>
        <w:t xml:space="preserve"> </w:t>
      </w:r>
      <w:r w:rsidRPr="00845009">
        <w:rPr>
          <w:b/>
          <w:color w:val="auto"/>
        </w:rPr>
        <w:t>for proximity work</w:t>
      </w:r>
      <w:r w:rsidRPr="00845009">
        <w:rPr>
          <w:color w:val="auto"/>
        </w:rPr>
        <w:t>.</w:t>
      </w:r>
    </w:p>
    <w:p w14:paraId="462EACB8" w14:textId="77777777" w:rsidR="002E0752" w:rsidRPr="00845009" w:rsidRDefault="002E0752" w:rsidP="002E0752">
      <w:pPr>
        <w:pStyle w:val="Level1Text"/>
        <w:rPr>
          <w:color w:val="auto"/>
        </w:rPr>
      </w:pPr>
      <w:r w:rsidRPr="00845009">
        <w:rPr>
          <w:color w:val="auto"/>
        </w:rPr>
        <w:t>OC8A.8.4.2</w:t>
      </w:r>
      <w:r w:rsidRPr="00845009">
        <w:rPr>
          <w:color w:val="auto"/>
        </w:rPr>
        <w:tab/>
        <w:t xml:space="preserve">The </w:t>
      </w:r>
      <w:r w:rsidRPr="00845009">
        <w:rPr>
          <w:b/>
          <w:color w:val="auto"/>
        </w:rPr>
        <w:t>Requesting Safety Co-ordinator</w:t>
      </w:r>
      <w:r w:rsidRPr="00845009">
        <w:rPr>
          <w:color w:val="auto"/>
        </w:rPr>
        <w:t xml:space="preserve"> will inform the relevant </w:t>
      </w:r>
      <w:r w:rsidRPr="00845009">
        <w:rPr>
          <w:b/>
          <w:color w:val="auto"/>
        </w:rPr>
        <w:t>Implementing Safety</w:t>
      </w:r>
      <w:r w:rsidRPr="00845009">
        <w:rPr>
          <w:color w:val="auto"/>
        </w:rPr>
        <w:t xml:space="preserve"> </w:t>
      </w:r>
      <w:r w:rsidRPr="00845009">
        <w:rPr>
          <w:b/>
          <w:color w:val="auto"/>
        </w:rPr>
        <w:t>Co-ordinator</w:t>
      </w:r>
      <w:r w:rsidRPr="00845009">
        <w:rPr>
          <w:color w:val="auto"/>
        </w:rPr>
        <w:t xml:space="preserve"> of the </w:t>
      </w:r>
      <w:r w:rsidRPr="00845009">
        <w:rPr>
          <w:b/>
          <w:color w:val="auto"/>
        </w:rPr>
        <w:t>Permit for Work</w:t>
      </w:r>
      <w:r w:rsidRPr="00845009">
        <w:rPr>
          <w:color w:val="auto"/>
        </w:rPr>
        <w:t xml:space="preserve"> </w:t>
      </w:r>
      <w:r w:rsidRPr="00845009">
        <w:rPr>
          <w:b/>
          <w:color w:val="auto"/>
        </w:rPr>
        <w:t>for proximity work</w:t>
      </w:r>
      <w:r w:rsidRPr="00845009">
        <w:rPr>
          <w:color w:val="auto"/>
        </w:rPr>
        <w:t xml:space="preserve"> identifying number, and agree that the </w:t>
      </w:r>
      <w:r w:rsidRPr="00845009">
        <w:rPr>
          <w:b/>
          <w:color w:val="auto"/>
        </w:rPr>
        <w:t>Permit for Work</w:t>
      </w:r>
      <w:r w:rsidRPr="00845009">
        <w:rPr>
          <w:color w:val="auto"/>
        </w:rPr>
        <w:t xml:space="preserve"> </w:t>
      </w:r>
      <w:r w:rsidRPr="00845009">
        <w:rPr>
          <w:b/>
          <w:color w:val="auto"/>
        </w:rPr>
        <w:t xml:space="preserve">for proximity work </w:t>
      </w:r>
      <w:r w:rsidRPr="00845009">
        <w:rPr>
          <w:color w:val="auto"/>
        </w:rPr>
        <w:t xml:space="preserve">can be cancelled.  The cancellation is then effected by the appropriately authorised site representative of the </w:t>
      </w:r>
      <w:r w:rsidRPr="00845009">
        <w:rPr>
          <w:b/>
          <w:color w:val="auto"/>
        </w:rPr>
        <w:t>Requesting Safety Co-ordinator</w:t>
      </w:r>
      <w:r w:rsidRPr="00845009">
        <w:rPr>
          <w:color w:val="auto"/>
        </w:rPr>
        <w:t xml:space="preserve"> returning the </w:t>
      </w:r>
      <w:r w:rsidRPr="00845009">
        <w:rPr>
          <w:b/>
          <w:color w:val="auto"/>
        </w:rPr>
        <w:t>Permit for Work</w:t>
      </w:r>
      <w:r w:rsidRPr="00845009">
        <w:rPr>
          <w:color w:val="auto"/>
        </w:rPr>
        <w:t xml:space="preserve"> </w:t>
      </w:r>
      <w:r w:rsidRPr="00845009">
        <w:rPr>
          <w:b/>
          <w:color w:val="auto"/>
        </w:rPr>
        <w:t xml:space="preserve">for proximity work </w:t>
      </w:r>
      <w:r w:rsidRPr="00845009">
        <w:rPr>
          <w:color w:val="auto"/>
        </w:rPr>
        <w:t xml:space="preserve">to the appropriately authorised site representative of the </w:t>
      </w:r>
      <w:r w:rsidRPr="00845009">
        <w:rPr>
          <w:b/>
          <w:color w:val="auto"/>
        </w:rPr>
        <w:t>Implementing Safety Co-ordinator</w:t>
      </w:r>
      <w:r w:rsidRPr="00845009">
        <w:rPr>
          <w:color w:val="auto"/>
        </w:rPr>
        <w:t>.</w:t>
      </w:r>
    </w:p>
    <w:p w14:paraId="07A4D7E7" w14:textId="77777777" w:rsidR="002E0752" w:rsidRPr="00845009" w:rsidRDefault="002E0752" w:rsidP="002E0752">
      <w:pPr>
        <w:pStyle w:val="Level1Text"/>
        <w:rPr>
          <w:color w:val="auto"/>
        </w:rPr>
      </w:pPr>
      <w:r w:rsidRPr="00845009">
        <w:rPr>
          <w:color w:val="auto"/>
        </w:rPr>
        <w:t>OC8A.8.4.3</w:t>
      </w:r>
      <w:r w:rsidRPr="00845009">
        <w:rPr>
          <w:color w:val="auto"/>
        </w:rPr>
        <w:tab/>
        <w:t xml:space="preserve">The </w:t>
      </w:r>
      <w:r w:rsidRPr="00845009">
        <w:rPr>
          <w:b/>
          <w:color w:val="auto"/>
        </w:rPr>
        <w:t>Implementing Safety Co-ordinator</w:t>
      </w:r>
      <w:r w:rsidRPr="00845009">
        <w:rPr>
          <w:color w:val="auto"/>
        </w:rPr>
        <w:t xml:space="preserve"> is then free to arrange the removal of the </w:t>
      </w:r>
      <w:r w:rsidRPr="00845009">
        <w:rPr>
          <w:b/>
          <w:color w:val="auto"/>
        </w:rPr>
        <w:t>Safety Precautions</w:t>
      </w:r>
      <w:r w:rsidRPr="00845009">
        <w:rPr>
          <w:color w:val="auto"/>
        </w:rPr>
        <w:t xml:space="preserve">, the procedure to achieve that being entirely an internal matter for the party the </w:t>
      </w:r>
      <w:r w:rsidRPr="00845009">
        <w:rPr>
          <w:b/>
          <w:color w:val="auto"/>
        </w:rPr>
        <w:t>Implementing Safety Co-ordinator</w:t>
      </w:r>
      <w:r w:rsidRPr="00845009">
        <w:rPr>
          <w:color w:val="auto"/>
        </w:rPr>
        <w:t xml:space="preserve"> is representing.</w:t>
      </w:r>
    </w:p>
    <w:p w14:paraId="59FB7037" w14:textId="77777777" w:rsidR="002E0752" w:rsidRPr="00845009" w:rsidRDefault="002E0752" w:rsidP="002E0752">
      <w:pPr>
        <w:pStyle w:val="Level1Text"/>
        <w:rPr>
          <w:color w:val="auto"/>
        </w:rPr>
      </w:pPr>
      <w:r w:rsidRPr="00845009">
        <w:rPr>
          <w:color w:val="auto"/>
        </w:rPr>
        <w:t>OC8A.9</w:t>
      </w:r>
      <w:r w:rsidRPr="00845009">
        <w:rPr>
          <w:color w:val="auto"/>
        </w:rPr>
        <w:tab/>
      </w:r>
      <w:r w:rsidRPr="00845009">
        <w:rPr>
          <w:color w:val="auto"/>
          <w:u w:val="single"/>
        </w:rPr>
        <w:t>LOSS OF INTEGRITY OF SAFETY PRECAUTIONS</w:t>
      </w:r>
      <w:r w:rsidRPr="00845009">
        <w:rPr>
          <w:color w:val="auto"/>
        </w:rPr>
        <w:fldChar w:fldCharType="begin"/>
      </w:r>
      <w:r w:rsidRPr="00845009">
        <w:rPr>
          <w:color w:val="auto"/>
        </w:rPr>
        <w:instrText xml:space="preserve"> TC "</w:instrText>
      </w:r>
      <w:bookmarkStart w:id="144" w:name="_Toc72047879"/>
      <w:bookmarkStart w:id="145" w:name="_Toc211826594"/>
      <w:bookmarkStart w:id="146" w:name="_Toc503446422"/>
      <w:bookmarkStart w:id="147" w:name="_Toc333226194"/>
      <w:r w:rsidRPr="00845009">
        <w:rPr>
          <w:color w:val="auto"/>
        </w:rPr>
        <w:instrText>OC8A.9   LOSS OF INTEGRITY OF SAFETY PRECAUTIONS</w:instrText>
      </w:r>
      <w:bookmarkEnd w:id="144"/>
      <w:bookmarkEnd w:id="145"/>
      <w:bookmarkEnd w:id="146"/>
      <w:bookmarkEnd w:id="147"/>
      <w:r w:rsidRPr="00845009">
        <w:rPr>
          <w:color w:val="auto"/>
        </w:rPr>
        <w:instrText xml:space="preserve">"\L 1 </w:instrText>
      </w:r>
      <w:r w:rsidRPr="00845009">
        <w:rPr>
          <w:color w:val="auto"/>
        </w:rPr>
        <w:fldChar w:fldCharType="end"/>
      </w:r>
    </w:p>
    <w:p w14:paraId="1E0CC9C5" w14:textId="77777777" w:rsidR="002E0752" w:rsidRPr="00845009" w:rsidRDefault="002E0752" w:rsidP="002E0752">
      <w:pPr>
        <w:pStyle w:val="Level1Text"/>
        <w:rPr>
          <w:color w:val="auto"/>
        </w:rPr>
      </w:pPr>
      <w:r w:rsidRPr="00845009">
        <w:rPr>
          <w:color w:val="auto"/>
        </w:rPr>
        <w:t>OC8A.9.1</w:t>
      </w:r>
      <w:r w:rsidRPr="00845009">
        <w:rPr>
          <w:color w:val="auto"/>
        </w:rPr>
        <w:tab/>
        <w:t xml:space="preserve">In any instance when any </w:t>
      </w:r>
      <w:r w:rsidRPr="00845009">
        <w:rPr>
          <w:b/>
          <w:color w:val="auto"/>
        </w:rPr>
        <w:t>Safety Precautions</w:t>
      </w:r>
      <w:r w:rsidRPr="00845009">
        <w:rPr>
          <w:color w:val="auto"/>
        </w:rPr>
        <w:t xml:space="preserve"> may be ineffective for any reason the relevant </w:t>
      </w:r>
      <w:r w:rsidRPr="00845009">
        <w:rPr>
          <w:b/>
          <w:color w:val="auto"/>
        </w:rPr>
        <w:t>Safety Co-ordinator</w:t>
      </w:r>
      <w:r w:rsidRPr="00845009">
        <w:rPr>
          <w:color w:val="auto"/>
        </w:rPr>
        <w:t xml:space="preserve"> shall inform the other </w:t>
      </w:r>
      <w:r w:rsidRPr="00845009">
        <w:rPr>
          <w:b/>
          <w:color w:val="auto"/>
        </w:rPr>
        <w:t>Safety Co-ordinator(s)</w:t>
      </w:r>
      <w:r w:rsidRPr="00845009">
        <w:rPr>
          <w:color w:val="auto"/>
        </w:rPr>
        <w:t xml:space="preserve"> without delay of that being the case and, if requested, of the reasons why.</w:t>
      </w:r>
    </w:p>
    <w:p w14:paraId="6BA55199" w14:textId="77777777" w:rsidR="002E0752" w:rsidRPr="00845009" w:rsidRDefault="002E0752" w:rsidP="002E0752">
      <w:pPr>
        <w:pStyle w:val="Level1Text"/>
        <w:rPr>
          <w:color w:val="auto"/>
        </w:rPr>
      </w:pPr>
      <w:r w:rsidRPr="00845009">
        <w:rPr>
          <w:color w:val="auto"/>
        </w:rPr>
        <w:t>OC8A.10</w:t>
      </w:r>
      <w:r w:rsidRPr="00845009">
        <w:rPr>
          <w:color w:val="auto"/>
        </w:rPr>
        <w:tab/>
      </w:r>
      <w:r w:rsidRPr="00845009">
        <w:rPr>
          <w:color w:val="auto"/>
          <w:u w:val="single"/>
        </w:rPr>
        <w:t>SAFETY LOG</w:t>
      </w:r>
      <w:r w:rsidRPr="00845009">
        <w:rPr>
          <w:color w:val="auto"/>
        </w:rPr>
        <w:fldChar w:fldCharType="begin"/>
      </w:r>
      <w:r w:rsidRPr="00845009">
        <w:rPr>
          <w:color w:val="auto"/>
        </w:rPr>
        <w:instrText xml:space="preserve"> TC "</w:instrText>
      </w:r>
      <w:bookmarkStart w:id="148" w:name="_Toc72047880"/>
      <w:bookmarkStart w:id="149" w:name="_Toc211826595"/>
      <w:bookmarkStart w:id="150" w:name="_Toc503446423"/>
      <w:bookmarkStart w:id="151" w:name="_Toc333226195"/>
      <w:r w:rsidRPr="00845009">
        <w:rPr>
          <w:color w:val="auto"/>
        </w:rPr>
        <w:instrText>OC8A.10   SAFETY LOG</w:instrText>
      </w:r>
      <w:bookmarkEnd w:id="148"/>
      <w:bookmarkEnd w:id="149"/>
      <w:bookmarkEnd w:id="150"/>
      <w:bookmarkEnd w:id="151"/>
      <w:r w:rsidRPr="00845009">
        <w:rPr>
          <w:color w:val="auto"/>
        </w:rPr>
        <w:instrText xml:space="preserve">"\L 1 </w:instrText>
      </w:r>
      <w:r w:rsidRPr="00845009">
        <w:rPr>
          <w:color w:val="auto"/>
        </w:rPr>
        <w:fldChar w:fldCharType="end"/>
      </w:r>
    </w:p>
    <w:p w14:paraId="40383BEA" w14:textId="77777777" w:rsidR="002E0752" w:rsidRPr="00845009" w:rsidRDefault="002E0752" w:rsidP="002E0752">
      <w:pPr>
        <w:pStyle w:val="Level1Text"/>
        <w:rPr>
          <w:color w:val="auto"/>
        </w:rPr>
      </w:pPr>
      <w:r w:rsidRPr="00845009">
        <w:rPr>
          <w:color w:val="auto"/>
        </w:rPr>
        <w:t>OC8A.10.1</w:t>
      </w:r>
      <w:r w:rsidRPr="00845009">
        <w:rPr>
          <w:color w:val="auto"/>
        </w:rPr>
        <w:tab/>
        <w:t>The</w:t>
      </w:r>
      <w:r w:rsidRPr="00845009">
        <w:rPr>
          <w:b/>
          <w:color w:val="auto"/>
        </w:rPr>
        <w:t xml:space="preserve"> Relevant E&amp;W Transmission Licensee </w:t>
      </w:r>
      <w:r w:rsidRPr="00845009">
        <w:rPr>
          <w:color w:val="auto"/>
        </w:rPr>
        <w:t xml:space="preserve">and </w:t>
      </w:r>
      <w:r w:rsidRPr="00845009">
        <w:rPr>
          <w:b/>
          <w:color w:val="auto"/>
        </w:rPr>
        <w:t xml:space="preserve">E&amp;W Users </w:t>
      </w:r>
      <w:r w:rsidRPr="00845009">
        <w:rPr>
          <w:color w:val="auto"/>
        </w:rPr>
        <w:t xml:space="preserve">shall maintain </w:t>
      </w:r>
      <w:r w:rsidRPr="00845009">
        <w:rPr>
          <w:b/>
          <w:color w:val="auto"/>
        </w:rPr>
        <w:t>Safety Logs</w:t>
      </w:r>
      <w:r w:rsidRPr="00845009">
        <w:rPr>
          <w:color w:val="auto"/>
        </w:rPr>
        <w:t xml:space="preserve"> which shall be a chronological record of all messages relating to safety co-ordination under </w:t>
      </w:r>
      <w:r w:rsidRPr="009F4A35">
        <w:rPr>
          <w:color w:val="auto"/>
          <w:rPrChange w:id="152" w:author="Baller(ESO), Matt" w:date="2020-10-15T15:42:00Z">
            <w:rPr>
              <w:b/>
              <w:color w:val="auto"/>
            </w:rPr>
          </w:rPrChange>
        </w:rPr>
        <w:t>OC8A</w:t>
      </w:r>
      <w:r w:rsidRPr="00845009">
        <w:rPr>
          <w:color w:val="auto"/>
        </w:rPr>
        <w:t xml:space="preserve"> sent and received by the </w:t>
      </w:r>
      <w:r w:rsidRPr="00845009">
        <w:rPr>
          <w:b/>
          <w:color w:val="auto"/>
        </w:rPr>
        <w:t>Safety Co-ordinator(s)</w:t>
      </w:r>
      <w:r w:rsidRPr="00845009">
        <w:rPr>
          <w:color w:val="auto"/>
        </w:rPr>
        <w:t xml:space="preserve">. The </w:t>
      </w:r>
      <w:r w:rsidRPr="00845009">
        <w:rPr>
          <w:b/>
          <w:color w:val="auto"/>
        </w:rPr>
        <w:t>Safety Logs</w:t>
      </w:r>
      <w:r w:rsidRPr="00845009">
        <w:rPr>
          <w:color w:val="auto"/>
        </w:rPr>
        <w:t xml:space="preserve"> must be retained for a period of not less than one year.</w:t>
      </w:r>
    </w:p>
    <w:p w14:paraId="485F580C" w14:textId="77777777" w:rsidR="002E0752" w:rsidRPr="00FA23FA" w:rsidRDefault="002E0752" w:rsidP="002E0752">
      <w:pPr>
        <w:jc w:val="center"/>
        <w:rPr>
          <w:b/>
          <w:bCs/>
          <w:sz w:val="28"/>
        </w:rPr>
      </w:pPr>
      <w:r w:rsidRPr="00FA23FA">
        <w:rPr>
          <w:b/>
          <w:bCs/>
          <w:sz w:val="28"/>
        </w:rPr>
        <w:br w:type="page"/>
      </w:r>
      <w:r w:rsidRPr="00FA23FA">
        <w:rPr>
          <w:b/>
          <w:bCs/>
          <w:sz w:val="28"/>
        </w:rPr>
        <w:lastRenderedPageBreak/>
        <w:t>APPENDIX A - RISSP-R</w:t>
      </w:r>
      <w:r w:rsidRPr="00FA23FA">
        <w:rPr>
          <w:bCs/>
          <w:sz w:val="28"/>
        </w:rPr>
        <w:fldChar w:fldCharType="begin"/>
      </w:r>
      <w:r w:rsidRPr="00FA23FA">
        <w:rPr>
          <w:bCs/>
          <w:sz w:val="28"/>
        </w:rPr>
        <w:instrText xml:space="preserve"> TC "</w:instrText>
      </w:r>
      <w:bookmarkStart w:id="153" w:name="_Toc211581631"/>
      <w:bookmarkStart w:id="154" w:name="_Toc332703358"/>
      <w:bookmarkStart w:id="155" w:name="_Toc332821282"/>
      <w:bookmarkStart w:id="156" w:name="_Toc332899804"/>
      <w:bookmarkStart w:id="157" w:name="_Toc503446424"/>
      <w:bookmarkStart w:id="158" w:name="_Toc333226196"/>
      <w:r w:rsidRPr="00FA23FA">
        <w:rPr>
          <w:bCs/>
          <w:sz w:val="28"/>
        </w:rPr>
        <w:instrText xml:space="preserve">APPENDIX A - </w:instrText>
      </w:r>
      <w:bookmarkEnd w:id="153"/>
      <w:bookmarkEnd w:id="154"/>
      <w:bookmarkEnd w:id="155"/>
      <w:r w:rsidRPr="00FA23FA">
        <w:rPr>
          <w:bCs/>
          <w:sz w:val="28"/>
        </w:rPr>
        <w:instrText>RISSP-R</w:instrText>
      </w:r>
      <w:bookmarkEnd w:id="156"/>
      <w:bookmarkEnd w:id="157"/>
      <w:bookmarkEnd w:id="158"/>
      <w:r w:rsidRPr="00FA23FA">
        <w:rPr>
          <w:bCs/>
          <w:sz w:val="28"/>
        </w:rPr>
        <w:instrText xml:space="preserve">"\L 1 </w:instrText>
      </w:r>
      <w:r w:rsidRPr="00FA23FA">
        <w:rPr>
          <w:bCs/>
          <w:sz w:val="28"/>
        </w:rPr>
        <w:fldChar w:fldCharType="end"/>
      </w:r>
    </w:p>
    <w:p w14:paraId="0CC1AE9C" w14:textId="77777777" w:rsidR="002E0752" w:rsidRPr="00FA23FA" w:rsidRDefault="002E0752" w:rsidP="002E0752"/>
    <w:p w14:paraId="7D545FE0" w14:textId="77777777" w:rsidR="002E0752" w:rsidRPr="00FA23FA" w:rsidRDefault="002E0752" w:rsidP="002E0752">
      <w:pPr>
        <w:jc w:val="center"/>
        <w:rPr>
          <w:sz w:val="16"/>
        </w:rPr>
      </w:pPr>
      <w:r w:rsidRPr="00FA23FA">
        <w:rPr>
          <w:sz w:val="16"/>
        </w:rPr>
        <w:t>[</w:t>
      </w:r>
      <w:r w:rsidRPr="00845009">
        <w:rPr>
          <w:b/>
          <w:sz w:val="16"/>
        </w:rPr>
        <w:t>the Relevant E&amp;W Transmission Licensee</w:t>
      </w:r>
      <w:r w:rsidRPr="00FA23FA">
        <w:rPr>
          <w:sz w:val="16"/>
        </w:rPr>
        <w:t>]</w:t>
      </w:r>
      <w:r w:rsidRPr="00FA23FA">
        <w:rPr>
          <w:sz w:val="16"/>
        </w:rPr>
        <w:tab/>
      </w:r>
      <w:r w:rsidRPr="00FA23FA">
        <w:rPr>
          <w:sz w:val="16"/>
        </w:rPr>
        <w:tab/>
      </w:r>
      <w:r w:rsidRPr="00FA23FA">
        <w:rPr>
          <w:sz w:val="16"/>
        </w:rPr>
        <w:tab/>
        <w:t>[__________________</w:t>
      </w:r>
      <w:r w:rsidRPr="00FA23FA">
        <w:rPr>
          <w:b/>
          <w:sz w:val="16"/>
        </w:rPr>
        <w:t xml:space="preserve"> CONTROL CENTRE/SITE</w:t>
      </w:r>
      <w:r w:rsidRPr="00FA23FA">
        <w:rPr>
          <w:sz w:val="16"/>
        </w:rPr>
        <w:t>]</w:t>
      </w:r>
    </w:p>
    <w:p w14:paraId="28EEFFF9" w14:textId="77777777" w:rsidR="002E0752" w:rsidRPr="00FA23FA" w:rsidRDefault="002E0752" w:rsidP="002E0752">
      <w:pPr>
        <w:tabs>
          <w:tab w:val="left" w:pos="576"/>
          <w:tab w:val="left" w:pos="1584"/>
        </w:tabs>
        <w:jc w:val="both"/>
        <w:rPr>
          <w:sz w:val="16"/>
        </w:rPr>
      </w:pPr>
    </w:p>
    <w:p w14:paraId="73DEC700" w14:textId="77777777" w:rsidR="002E0752" w:rsidRPr="00FA23FA" w:rsidRDefault="002E0752" w:rsidP="002E0752">
      <w:pPr>
        <w:tabs>
          <w:tab w:val="center" w:pos="4981"/>
        </w:tabs>
        <w:jc w:val="both"/>
        <w:rPr>
          <w:sz w:val="16"/>
        </w:rPr>
      </w:pPr>
      <w:r w:rsidRPr="00FA23FA">
        <w:rPr>
          <w:sz w:val="16"/>
        </w:rPr>
        <w:tab/>
      </w:r>
      <w:r w:rsidRPr="00FA23FA">
        <w:rPr>
          <w:sz w:val="16"/>
          <w:u w:val="single"/>
        </w:rPr>
        <w:t xml:space="preserve">RECORD OF INTER-SYSTEM </w:t>
      </w:r>
      <w:r w:rsidRPr="00FA23FA">
        <w:rPr>
          <w:b/>
          <w:sz w:val="16"/>
          <w:u w:val="single"/>
        </w:rPr>
        <w:t>SAFETY PRECAUTIONS</w:t>
      </w:r>
      <w:r w:rsidRPr="00FA23FA">
        <w:rPr>
          <w:sz w:val="16"/>
          <w:u w:val="single"/>
        </w:rPr>
        <w:t xml:space="preserve"> (RISSP-R)</w:t>
      </w:r>
    </w:p>
    <w:p w14:paraId="44853925" w14:textId="77777777" w:rsidR="002E0752" w:rsidRPr="00FA23FA" w:rsidRDefault="002E0752" w:rsidP="002E0752">
      <w:pPr>
        <w:tabs>
          <w:tab w:val="center" w:pos="4981"/>
        </w:tabs>
        <w:jc w:val="both"/>
        <w:rPr>
          <w:sz w:val="16"/>
        </w:rPr>
      </w:pPr>
      <w:r w:rsidRPr="00FA23FA">
        <w:rPr>
          <w:sz w:val="16"/>
        </w:rPr>
        <w:tab/>
        <w:t>(</w:t>
      </w:r>
      <w:r w:rsidRPr="00FA23FA">
        <w:rPr>
          <w:b/>
          <w:sz w:val="16"/>
        </w:rPr>
        <w:t>Requesting</w:t>
      </w:r>
      <w:r w:rsidRPr="00FA23FA">
        <w:rPr>
          <w:sz w:val="16"/>
        </w:rPr>
        <w:t xml:space="preserve"> </w:t>
      </w:r>
      <w:r w:rsidRPr="00FA23FA">
        <w:rPr>
          <w:b/>
          <w:sz w:val="16"/>
        </w:rPr>
        <w:t>Safety Co-ordinator</w:t>
      </w:r>
      <w:smartTag w:uri="urn:schemas-microsoft-com:office:smarttags" w:element="PersonName">
        <w:r w:rsidRPr="00FA23FA">
          <w:rPr>
            <w:b/>
            <w:sz w:val="16"/>
          </w:rPr>
          <w:t>'</w:t>
        </w:r>
      </w:smartTag>
      <w:r w:rsidRPr="00FA23FA">
        <w:rPr>
          <w:b/>
          <w:sz w:val="16"/>
        </w:rPr>
        <w:t>s</w:t>
      </w:r>
      <w:r w:rsidRPr="00FA23FA">
        <w:rPr>
          <w:sz w:val="16"/>
        </w:rPr>
        <w:t xml:space="preserve"> Record)</w:t>
      </w:r>
    </w:p>
    <w:p w14:paraId="45EE1AE1" w14:textId="77777777" w:rsidR="002E0752" w:rsidRPr="00FA23FA" w:rsidRDefault="002E0752" w:rsidP="002E0752">
      <w:pPr>
        <w:framePr w:w="1932" w:h="432" w:hRule="exact" w:vSpace="240" w:wrap="auto" w:vAnchor="text" w:hAnchor="margin" w:x="8034" w:y="98"/>
        <w:pBdr>
          <w:top w:val="single" w:sz="6" w:space="1" w:color="auto"/>
          <w:left w:val="single" w:sz="6" w:space="4" w:color="auto"/>
          <w:bottom w:val="single" w:sz="6" w:space="1" w:color="auto"/>
          <w:right w:val="single" w:sz="6" w:space="4" w:color="auto"/>
        </w:pBdr>
        <w:tabs>
          <w:tab w:val="center" w:pos="4981"/>
        </w:tabs>
        <w:jc w:val="both"/>
        <w:rPr>
          <w:sz w:val="22"/>
        </w:rPr>
      </w:pPr>
    </w:p>
    <w:p w14:paraId="5A8A0CCB" w14:textId="77777777" w:rsidR="002E0752" w:rsidRPr="00FA23FA" w:rsidRDefault="002E0752" w:rsidP="002E0752">
      <w:pPr>
        <w:tabs>
          <w:tab w:val="right" w:pos="9962"/>
        </w:tabs>
        <w:jc w:val="both"/>
        <w:rPr>
          <w:sz w:val="16"/>
        </w:rPr>
      </w:pPr>
      <w:r w:rsidRPr="00FA23FA">
        <w:rPr>
          <w:sz w:val="16"/>
        </w:rPr>
        <w:tab/>
      </w:r>
    </w:p>
    <w:p w14:paraId="7D19A687" w14:textId="77777777" w:rsidR="002E0752" w:rsidRPr="00FA23FA" w:rsidRDefault="002E0752" w:rsidP="002E0752">
      <w:pPr>
        <w:tabs>
          <w:tab w:val="left" w:pos="6390"/>
          <w:tab w:val="right" w:pos="9962"/>
        </w:tabs>
        <w:jc w:val="both"/>
        <w:rPr>
          <w:sz w:val="16"/>
        </w:rPr>
      </w:pPr>
      <w:r w:rsidRPr="00FA23FA">
        <w:rPr>
          <w:sz w:val="16"/>
        </w:rPr>
        <w:tab/>
      </w:r>
      <w:r w:rsidRPr="00FA23FA">
        <w:rPr>
          <w:b/>
          <w:sz w:val="16"/>
        </w:rPr>
        <w:t xml:space="preserve">RISSP </w:t>
      </w:r>
      <w:r w:rsidRPr="00FA23FA">
        <w:rPr>
          <w:sz w:val="16"/>
        </w:rPr>
        <w:t>NUMBER</w:t>
      </w:r>
    </w:p>
    <w:p w14:paraId="5C1680A1" w14:textId="77777777" w:rsidR="002E0752" w:rsidRPr="00FA23FA" w:rsidRDefault="002E0752" w:rsidP="002E0752">
      <w:pPr>
        <w:tabs>
          <w:tab w:val="right" w:pos="9962"/>
        </w:tabs>
        <w:jc w:val="both"/>
        <w:rPr>
          <w:sz w:val="16"/>
        </w:rPr>
      </w:pPr>
      <w:r w:rsidRPr="00FA23FA">
        <w:rPr>
          <w:sz w:val="16"/>
          <w:u w:val="single"/>
        </w:rPr>
        <w:t>PART 1</w:t>
      </w:r>
      <w:r w:rsidRPr="00FA23FA">
        <w:rPr>
          <w:sz w:val="16"/>
        </w:rPr>
        <w:tab/>
      </w:r>
    </w:p>
    <w:p w14:paraId="6651766E" w14:textId="77777777" w:rsidR="002E0752" w:rsidRPr="00FA23FA" w:rsidRDefault="002E0752" w:rsidP="002E0752">
      <w:pPr>
        <w:tabs>
          <w:tab w:val="left" w:pos="576"/>
          <w:tab w:val="left" w:pos="1584"/>
        </w:tabs>
        <w:jc w:val="both"/>
        <w:rPr>
          <w:sz w:val="16"/>
        </w:rPr>
      </w:pPr>
    </w:p>
    <w:p w14:paraId="5E3940E9" w14:textId="77777777" w:rsidR="002E0752" w:rsidRPr="00FA23FA" w:rsidRDefault="002E0752" w:rsidP="002E0752">
      <w:pPr>
        <w:tabs>
          <w:tab w:val="left" w:pos="576"/>
          <w:tab w:val="left" w:pos="1584"/>
        </w:tabs>
        <w:jc w:val="both"/>
        <w:rPr>
          <w:sz w:val="16"/>
        </w:rPr>
      </w:pPr>
      <w:r w:rsidRPr="00FA23FA">
        <w:rPr>
          <w:sz w:val="16"/>
        </w:rPr>
        <w:t>1.1</w:t>
      </w:r>
      <w:r w:rsidRPr="00FA23FA">
        <w:rPr>
          <w:sz w:val="16"/>
        </w:rPr>
        <w:tab/>
      </w:r>
      <w:r w:rsidRPr="00FA23FA">
        <w:rPr>
          <w:b/>
          <w:sz w:val="16"/>
          <w:u w:val="single"/>
        </w:rPr>
        <w:t>HV APPARATUS</w:t>
      </w:r>
      <w:r w:rsidRPr="00FA23FA">
        <w:rPr>
          <w:sz w:val="16"/>
          <w:u w:val="single"/>
        </w:rPr>
        <w:t xml:space="preserve"> IDENTIFICATION</w:t>
      </w:r>
    </w:p>
    <w:p w14:paraId="557C1A83" w14:textId="77777777" w:rsidR="002E0752" w:rsidRPr="00FA23FA" w:rsidRDefault="002E0752" w:rsidP="002E0752">
      <w:pPr>
        <w:tabs>
          <w:tab w:val="left" w:pos="576"/>
          <w:tab w:val="left" w:pos="1584"/>
        </w:tabs>
        <w:jc w:val="both"/>
        <w:rPr>
          <w:sz w:val="16"/>
        </w:rPr>
      </w:pPr>
    </w:p>
    <w:p w14:paraId="1511F4B3" w14:textId="77777777" w:rsidR="002E0752" w:rsidRPr="00FA23FA" w:rsidRDefault="002E0752" w:rsidP="002E0752">
      <w:pPr>
        <w:tabs>
          <w:tab w:val="left" w:pos="576"/>
          <w:tab w:val="left" w:pos="1584"/>
        </w:tabs>
        <w:ind w:left="576"/>
        <w:jc w:val="both"/>
        <w:rPr>
          <w:sz w:val="16"/>
        </w:rPr>
      </w:pPr>
      <w:r w:rsidRPr="00FA23FA">
        <w:rPr>
          <w:b/>
          <w:sz w:val="16"/>
        </w:rPr>
        <w:t>Safety Precautions</w:t>
      </w:r>
      <w:r w:rsidRPr="00FA23FA">
        <w:rPr>
          <w:sz w:val="16"/>
        </w:rPr>
        <w:t xml:space="preserve"> have been established by the </w:t>
      </w:r>
      <w:r w:rsidRPr="00FA23FA">
        <w:rPr>
          <w:b/>
          <w:sz w:val="16"/>
        </w:rPr>
        <w:t>Implementing Safety Co-ordinator</w:t>
      </w:r>
      <w:r w:rsidRPr="00FA23FA">
        <w:rPr>
          <w:sz w:val="16"/>
        </w:rPr>
        <w:t xml:space="preserve"> (or by another </w:t>
      </w:r>
      <w:r w:rsidRPr="00FA23FA">
        <w:rPr>
          <w:b/>
          <w:sz w:val="16"/>
        </w:rPr>
        <w:t>User</w:t>
      </w:r>
      <w:r w:rsidRPr="00FA23FA">
        <w:rPr>
          <w:sz w:val="16"/>
        </w:rPr>
        <w:t xml:space="preserve"> on that </w:t>
      </w:r>
      <w:r w:rsidRPr="00FA23FA">
        <w:rPr>
          <w:b/>
          <w:sz w:val="16"/>
        </w:rPr>
        <w:t>User</w:t>
      </w:r>
      <w:smartTag w:uri="urn:schemas-microsoft-com:office:smarttags" w:element="PersonName">
        <w:r w:rsidRPr="00FA23FA">
          <w:rPr>
            <w:b/>
            <w:sz w:val="16"/>
          </w:rPr>
          <w:t>'</w:t>
        </w:r>
      </w:smartTag>
      <w:r w:rsidRPr="00FA23FA">
        <w:rPr>
          <w:b/>
          <w:sz w:val="16"/>
        </w:rPr>
        <w:t>s</w:t>
      </w:r>
      <w:r w:rsidRPr="00FA23FA">
        <w:rPr>
          <w:sz w:val="16"/>
        </w:rPr>
        <w:t xml:space="preserve"> </w:t>
      </w:r>
      <w:r w:rsidRPr="00FA23FA">
        <w:rPr>
          <w:b/>
          <w:sz w:val="16"/>
        </w:rPr>
        <w:t>System</w:t>
      </w:r>
      <w:r w:rsidRPr="00FA23FA">
        <w:rPr>
          <w:sz w:val="16"/>
        </w:rPr>
        <w:t xml:space="preserve"> connected to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to achieve (in so far as it is possible from that side of the </w:t>
      </w:r>
      <w:r w:rsidRPr="00FA23FA">
        <w:rPr>
          <w:b/>
          <w:sz w:val="16"/>
        </w:rPr>
        <w:t>Connection Point</w:t>
      </w:r>
      <w:r w:rsidR="00447541" w:rsidRPr="00FA23FA">
        <w:rPr>
          <w:b/>
          <w:sz w:val="16"/>
        </w:rPr>
        <w:t>/Transmission Interface Point</w:t>
      </w:r>
      <w:r w:rsidR="00447541" w:rsidRPr="00FA23FA">
        <w:rPr>
          <w:sz w:val="16"/>
        </w:rPr>
        <w:t>)</w:t>
      </w:r>
      <w:r w:rsidRPr="00FA23FA">
        <w:rPr>
          <w:sz w:val="16"/>
        </w:rPr>
        <w:t xml:space="preserve"> </w:t>
      </w:r>
      <w:r w:rsidRPr="00FA23FA">
        <w:rPr>
          <w:b/>
          <w:sz w:val="16"/>
        </w:rPr>
        <w:t>Safety From The System</w:t>
      </w:r>
      <w:r w:rsidRPr="00FA23FA">
        <w:rPr>
          <w:sz w:val="16"/>
        </w:rPr>
        <w:t xml:space="preserve"> on the following </w:t>
      </w:r>
      <w:r w:rsidRPr="00FA23FA">
        <w:rPr>
          <w:b/>
          <w:sz w:val="16"/>
        </w:rPr>
        <w:t>HV Apparatus</w:t>
      </w:r>
      <w:r w:rsidRPr="00FA23FA">
        <w:rPr>
          <w:sz w:val="16"/>
        </w:rPr>
        <w:t xml:space="preserve"> on the </w:t>
      </w:r>
      <w:r w:rsidRPr="00FA23FA">
        <w:rPr>
          <w:b/>
          <w:sz w:val="16"/>
        </w:rPr>
        <w:t>Requesting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[State identity - name(s) and, where applicable, identification of the </w:t>
      </w:r>
      <w:r w:rsidRPr="00FA23FA">
        <w:rPr>
          <w:b/>
          <w:sz w:val="16"/>
        </w:rPr>
        <w:t>HV</w:t>
      </w:r>
      <w:r w:rsidRPr="00FA23FA">
        <w:rPr>
          <w:sz w:val="16"/>
        </w:rPr>
        <w:t xml:space="preserve"> circuit(s) up to the </w:t>
      </w:r>
      <w:r w:rsidRPr="00FA23FA">
        <w:rPr>
          <w:b/>
          <w:sz w:val="16"/>
        </w:rPr>
        <w:t>Connection Point</w:t>
      </w:r>
      <w:r w:rsidR="00447541" w:rsidRPr="00FA23FA">
        <w:rPr>
          <w:b/>
          <w:sz w:val="16"/>
        </w:rPr>
        <w:t>/Transmission Interface Point</w:t>
      </w:r>
      <w:r w:rsidRPr="00FA23FA">
        <w:rPr>
          <w:sz w:val="16"/>
        </w:rPr>
        <w:t>]:</w:t>
      </w:r>
    </w:p>
    <w:p w14:paraId="6CE53A16" w14:textId="77777777" w:rsidR="002E0752" w:rsidRPr="00FA23FA" w:rsidRDefault="002E0752" w:rsidP="002E0752">
      <w:pPr>
        <w:tabs>
          <w:tab w:val="left" w:pos="576"/>
          <w:tab w:val="left" w:pos="1584"/>
        </w:tabs>
        <w:jc w:val="both"/>
        <w:rPr>
          <w:sz w:val="16"/>
        </w:rPr>
      </w:pPr>
    </w:p>
    <w:p w14:paraId="30F24DA3"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5A993291" w14:textId="77777777" w:rsidR="002E0752" w:rsidRPr="00FA23FA" w:rsidRDefault="002E0752" w:rsidP="002E0752">
      <w:pPr>
        <w:tabs>
          <w:tab w:val="left" w:pos="576"/>
          <w:tab w:val="left" w:pos="1584"/>
        </w:tabs>
        <w:jc w:val="both"/>
        <w:rPr>
          <w:sz w:val="16"/>
        </w:rPr>
      </w:pPr>
    </w:p>
    <w:p w14:paraId="4235C209"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2361B98C" w14:textId="77777777" w:rsidR="002E0752" w:rsidRPr="00FA23FA" w:rsidRDefault="002E0752" w:rsidP="002E0752">
      <w:pPr>
        <w:tabs>
          <w:tab w:val="left" w:pos="576"/>
          <w:tab w:val="left" w:pos="1584"/>
        </w:tabs>
        <w:ind w:left="576"/>
        <w:jc w:val="both"/>
        <w:rPr>
          <w:sz w:val="16"/>
        </w:rPr>
      </w:pPr>
      <w:r w:rsidRPr="00FA23FA">
        <w:rPr>
          <w:sz w:val="16"/>
        </w:rPr>
        <w:t xml:space="preserve">Further </w:t>
      </w:r>
      <w:r w:rsidRPr="00FA23FA">
        <w:rPr>
          <w:b/>
          <w:sz w:val="16"/>
        </w:rPr>
        <w:t>Safety precautions</w:t>
      </w:r>
      <w:r w:rsidRPr="00FA23FA">
        <w:rPr>
          <w:sz w:val="16"/>
        </w:rPr>
        <w:t xml:space="preserve"> required on the </w:t>
      </w:r>
      <w:r w:rsidRPr="00FA23FA">
        <w:rPr>
          <w:b/>
          <w:sz w:val="16"/>
        </w:rPr>
        <w:t>Requesting Safety Co-ordinator’s System</w:t>
      </w:r>
      <w:r w:rsidRPr="00FA23FA">
        <w:rPr>
          <w:sz w:val="16"/>
        </w:rPr>
        <w:t xml:space="preserve"> as notified by the </w:t>
      </w:r>
      <w:r w:rsidRPr="00FA23FA">
        <w:rPr>
          <w:b/>
          <w:sz w:val="16"/>
        </w:rPr>
        <w:t>Implementing Safety Co-ordinator</w:t>
      </w:r>
      <w:r w:rsidRPr="00FA23FA">
        <w:rPr>
          <w:sz w:val="16"/>
        </w:rPr>
        <w:t>.</w:t>
      </w:r>
    </w:p>
    <w:p w14:paraId="7718075F" w14:textId="77777777" w:rsidR="002E0752" w:rsidRPr="00FA23FA" w:rsidRDefault="002E0752" w:rsidP="002E0752">
      <w:pPr>
        <w:tabs>
          <w:tab w:val="left" w:pos="576"/>
          <w:tab w:val="left" w:pos="1584"/>
        </w:tabs>
        <w:jc w:val="both"/>
        <w:rPr>
          <w:sz w:val="16"/>
        </w:rPr>
      </w:pPr>
    </w:p>
    <w:p w14:paraId="6FDFCDB5" w14:textId="77777777" w:rsidR="002E0752" w:rsidRPr="00FA23FA" w:rsidRDefault="002E0752" w:rsidP="002E0752">
      <w:pPr>
        <w:tabs>
          <w:tab w:val="left" w:pos="576"/>
          <w:tab w:val="left" w:pos="1584"/>
        </w:tabs>
        <w:ind w:left="576"/>
        <w:jc w:val="both"/>
        <w:rPr>
          <w:sz w:val="16"/>
        </w:rPr>
      </w:pPr>
      <w:r w:rsidRPr="00FA23FA">
        <w:rPr>
          <w:sz w:val="16"/>
        </w:rPr>
        <w:t>______________________________________________________________________________________________</w:t>
      </w:r>
    </w:p>
    <w:p w14:paraId="77E37EE1" w14:textId="77777777" w:rsidR="002E0752" w:rsidRPr="00FA23FA" w:rsidRDefault="002E0752" w:rsidP="002E0752">
      <w:pPr>
        <w:tabs>
          <w:tab w:val="left" w:pos="576"/>
          <w:tab w:val="left" w:pos="1584"/>
        </w:tabs>
        <w:jc w:val="both"/>
        <w:rPr>
          <w:sz w:val="16"/>
        </w:rPr>
      </w:pPr>
    </w:p>
    <w:p w14:paraId="6D876DC1" w14:textId="77777777" w:rsidR="002E0752" w:rsidRPr="00FA23FA" w:rsidRDefault="002E0752" w:rsidP="002E0752">
      <w:pPr>
        <w:tabs>
          <w:tab w:val="left" w:pos="576"/>
          <w:tab w:val="left" w:pos="1584"/>
        </w:tabs>
        <w:jc w:val="both"/>
        <w:rPr>
          <w:sz w:val="16"/>
        </w:rPr>
      </w:pPr>
      <w:r w:rsidRPr="00FA23FA">
        <w:rPr>
          <w:sz w:val="16"/>
        </w:rPr>
        <w:t>1.2</w:t>
      </w:r>
      <w:r w:rsidRPr="00FA23FA">
        <w:rPr>
          <w:sz w:val="16"/>
        </w:rPr>
        <w:tab/>
      </w:r>
      <w:r w:rsidRPr="00FA23FA">
        <w:rPr>
          <w:b/>
          <w:sz w:val="16"/>
          <w:u w:val="single"/>
        </w:rPr>
        <w:t>SAFETY PRECAUTIONS</w:t>
      </w:r>
      <w:r w:rsidRPr="00FA23FA">
        <w:rPr>
          <w:sz w:val="16"/>
          <w:u w:val="single"/>
        </w:rPr>
        <w:t xml:space="preserve"> ESTABLISHED</w:t>
      </w:r>
    </w:p>
    <w:p w14:paraId="7F8A743A" w14:textId="77777777" w:rsidR="002E0752" w:rsidRPr="00FA23FA" w:rsidRDefault="002E0752" w:rsidP="002E0752">
      <w:pPr>
        <w:tabs>
          <w:tab w:val="left" w:pos="576"/>
          <w:tab w:val="left" w:pos="1584"/>
        </w:tabs>
        <w:jc w:val="both"/>
        <w:rPr>
          <w:sz w:val="16"/>
        </w:rPr>
      </w:pPr>
    </w:p>
    <w:p w14:paraId="7D99E3A8" w14:textId="77777777" w:rsidR="002E0752" w:rsidRPr="00FA23FA" w:rsidRDefault="002E0752" w:rsidP="002E0752">
      <w:pPr>
        <w:tabs>
          <w:tab w:val="left" w:pos="576"/>
          <w:tab w:val="left" w:pos="1584"/>
        </w:tabs>
        <w:ind w:firstLine="576"/>
        <w:jc w:val="both"/>
        <w:rPr>
          <w:sz w:val="16"/>
        </w:rPr>
      </w:pPr>
      <w:r w:rsidRPr="00FA23FA">
        <w:rPr>
          <w:sz w:val="16"/>
        </w:rPr>
        <w:t>(a)</w:t>
      </w:r>
      <w:r w:rsidRPr="00FA23FA">
        <w:rPr>
          <w:sz w:val="16"/>
        </w:rPr>
        <w:tab/>
      </w:r>
      <w:r w:rsidRPr="00FA23FA">
        <w:rPr>
          <w:b/>
          <w:sz w:val="16"/>
          <w:u w:val="single"/>
        </w:rPr>
        <w:t>ISOLATION</w:t>
      </w:r>
    </w:p>
    <w:p w14:paraId="13BF9759" w14:textId="77777777" w:rsidR="002E0752" w:rsidRPr="00FA23FA" w:rsidRDefault="002E0752" w:rsidP="002E0752">
      <w:pPr>
        <w:tabs>
          <w:tab w:val="left" w:pos="576"/>
          <w:tab w:val="left" w:pos="1584"/>
        </w:tabs>
        <w:jc w:val="both"/>
        <w:rPr>
          <w:sz w:val="16"/>
        </w:rPr>
      </w:pPr>
    </w:p>
    <w:p w14:paraId="381DF9CA" w14:textId="77777777" w:rsidR="002E0752" w:rsidRPr="00FA23FA" w:rsidRDefault="002E0752" w:rsidP="002E0752">
      <w:pPr>
        <w:tabs>
          <w:tab w:val="left" w:pos="576"/>
          <w:tab w:val="left" w:pos="1584"/>
        </w:tabs>
        <w:ind w:left="576"/>
        <w:jc w:val="both"/>
        <w:rPr>
          <w:sz w:val="16"/>
        </w:rPr>
      </w:pPr>
      <w:r w:rsidRPr="00FA23FA">
        <w:rPr>
          <w:sz w:val="16"/>
        </w:rPr>
        <w:t xml:space="preserve">[State the </w:t>
      </w:r>
      <w:r w:rsidRPr="00FA23FA">
        <w:rPr>
          <w:b/>
          <w:sz w:val="16"/>
        </w:rPr>
        <w:t>Location(s)</w:t>
      </w:r>
      <w:r w:rsidRPr="00FA23FA">
        <w:rPr>
          <w:sz w:val="16"/>
        </w:rPr>
        <w:t xml:space="preserve"> at which </w:t>
      </w:r>
      <w:r w:rsidRPr="00FA23FA">
        <w:rPr>
          <w:b/>
          <w:sz w:val="16"/>
        </w:rPr>
        <w:t>Isolation</w:t>
      </w:r>
      <w:r w:rsidRPr="00FA23FA">
        <w:rPr>
          <w:sz w:val="16"/>
        </w:rPr>
        <w:t xml:space="preserve"> has been established (whether on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or on the </w:t>
      </w:r>
      <w:r w:rsidRPr="00FA23FA">
        <w:rPr>
          <w:b/>
          <w:sz w:val="16"/>
        </w:rPr>
        <w:t>System</w:t>
      </w:r>
      <w:r w:rsidRPr="00FA23FA">
        <w:rPr>
          <w:sz w:val="16"/>
        </w:rPr>
        <w:t xml:space="preserve"> of another </w:t>
      </w:r>
      <w:r w:rsidRPr="00FA23FA">
        <w:rPr>
          <w:b/>
          <w:sz w:val="16"/>
        </w:rPr>
        <w:t xml:space="preserve">User </w:t>
      </w:r>
      <w:r w:rsidRPr="00FA23FA">
        <w:rPr>
          <w:sz w:val="16"/>
        </w:rPr>
        <w:t xml:space="preserve">connected to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For each </w:t>
      </w:r>
      <w:r w:rsidRPr="00FA23FA">
        <w:rPr>
          <w:b/>
          <w:sz w:val="16"/>
        </w:rPr>
        <w:t>Location</w:t>
      </w:r>
      <w:r w:rsidRPr="00FA23FA">
        <w:rPr>
          <w:sz w:val="16"/>
        </w:rPr>
        <w:t xml:space="preserve">, identify each point of </w:t>
      </w:r>
      <w:r w:rsidRPr="00FA23FA">
        <w:rPr>
          <w:b/>
          <w:sz w:val="16"/>
        </w:rPr>
        <w:t>Isolation</w:t>
      </w:r>
      <w:r w:rsidRPr="00FA23FA">
        <w:rPr>
          <w:sz w:val="16"/>
        </w:rPr>
        <w:t xml:space="preserve">. For each point of </w:t>
      </w:r>
      <w:r w:rsidRPr="00FA23FA">
        <w:rPr>
          <w:b/>
          <w:sz w:val="16"/>
        </w:rPr>
        <w:t>Isolation</w:t>
      </w:r>
      <w:r w:rsidRPr="00FA23FA">
        <w:rPr>
          <w:sz w:val="16"/>
        </w:rPr>
        <w:t xml:space="preserve">, state the means by which the </w:t>
      </w:r>
      <w:r w:rsidRPr="00FA23FA">
        <w:rPr>
          <w:b/>
          <w:sz w:val="16"/>
        </w:rPr>
        <w:t>Isolation</w:t>
      </w:r>
      <w:r w:rsidRPr="00FA23FA">
        <w:rPr>
          <w:sz w:val="16"/>
        </w:rPr>
        <w:t xml:space="preserve"> has been achieved, and whether, immobilised and </w:t>
      </w:r>
      <w:r w:rsidRPr="00FA23FA">
        <w:rPr>
          <w:b/>
          <w:sz w:val="16"/>
        </w:rPr>
        <w:t>Locked</w:t>
      </w:r>
      <w:r w:rsidRPr="00FA23FA">
        <w:rPr>
          <w:sz w:val="16"/>
        </w:rPr>
        <w:t xml:space="preserve">, </w:t>
      </w:r>
      <w:r w:rsidRPr="00FA23FA">
        <w:rPr>
          <w:b/>
          <w:sz w:val="16"/>
        </w:rPr>
        <w:t>Caution Notice</w:t>
      </w:r>
      <w:r w:rsidRPr="00FA23FA">
        <w:rPr>
          <w:sz w:val="16"/>
        </w:rPr>
        <w:t xml:space="preserve"> affixed, other safety procedures applied, as appropriate.]</w:t>
      </w:r>
    </w:p>
    <w:p w14:paraId="710486A8" w14:textId="77777777" w:rsidR="002E0752" w:rsidRPr="00FA23FA" w:rsidRDefault="002E0752" w:rsidP="002E0752">
      <w:pPr>
        <w:tabs>
          <w:tab w:val="left" w:pos="576"/>
          <w:tab w:val="left" w:pos="1584"/>
        </w:tabs>
        <w:jc w:val="both"/>
        <w:rPr>
          <w:sz w:val="16"/>
        </w:rPr>
      </w:pPr>
    </w:p>
    <w:p w14:paraId="55AED7C9"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2F99247E" w14:textId="77777777" w:rsidR="002E0752" w:rsidRPr="00FA23FA" w:rsidRDefault="002E0752" w:rsidP="002E0752">
      <w:pPr>
        <w:tabs>
          <w:tab w:val="left" w:pos="576"/>
          <w:tab w:val="left" w:pos="1584"/>
        </w:tabs>
        <w:jc w:val="both"/>
        <w:rPr>
          <w:sz w:val="16"/>
        </w:rPr>
      </w:pPr>
    </w:p>
    <w:p w14:paraId="2119D3E3"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76E26455" w14:textId="77777777" w:rsidR="002E0752" w:rsidRPr="00FA23FA" w:rsidRDefault="002E0752" w:rsidP="002E0752">
      <w:pPr>
        <w:tabs>
          <w:tab w:val="left" w:pos="576"/>
          <w:tab w:val="left" w:pos="1584"/>
        </w:tabs>
        <w:jc w:val="both"/>
        <w:rPr>
          <w:sz w:val="16"/>
        </w:rPr>
      </w:pPr>
    </w:p>
    <w:p w14:paraId="66300BE9"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5C45CD5F" w14:textId="77777777" w:rsidR="002E0752" w:rsidRPr="00FA23FA" w:rsidRDefault="002E0752" w:rsidP="002E0752">
      <w:pPr>
        <w:tabs>
          <w:tab w:val="left" w:pos="576"/>
          <w:tab w:val="left" w:pos="1584"/>
        </w:tabs>
        <w:jc w:val="both"/>
        <w:rPr>
          <w:sz w:val="16"/>
        </w:rPr>
      </w:pPr>
    </w:p>
    <w:p w14:paraId="7CE4ACA5" w14:textId="77777777" w:rsidR="002E0752" w:rsidRPr="00FA23FA" w:rsidRDefault="002E0752" w:rsidP="002E0752">
      <w:pPr>
        <w:tabs>
          <w:tab w:val="left" w:pos="576"/>
          <w:tab w:val="left" w:pos="1584"/>
        </w:tabs>
        <w:ind w:left="576"/>
        <w:jc w:val="both"/>
        <w:rPr>
          <w:sz w:val="16"/>
        </w:rPr>
      </w:pPr>
      <w:r w:rsidRPr="00FA23FA">
        <w:rPr>
          <w:sz w:val="16"/>
        </w:rPr>
        <w:t>(b)</w:t>
      </w:r>
      <w:r w:rsidRPr="00FA23FA">
        <w:rPr>
          <w:sz w:val="16"/>
        </w:rPr>
        <w:tab/>
      </w:r>
      <w:r w:rsidRPr="00FA23FA">
        <w:rPr>
          <w:b/>
          <w:sz w:val="16"/>
          <w:u w:val="single"/>
        </w:rPr>
        <w:t>EARTHING</w:t>
      </w:r>
    </w:p>
    <w:p w14:paraId="6BC02ECC" w14:textId="77777777" w:rsidR="002E0752" w:rsidRPr="00FA23FA" w:rsidRDefault="002E0752" w:rsidP="002E0752">
      <w:pPr>
        <w:tabs>
          <w:tab w:val="left" w:pos="576"/>
          <w:tab w:val="left" w:pos="1584"/>
        </w:tabs>
        <w:jc w:val="both"/>
        <w:rPr>
          <w:sz w:val="16"/>
        </w:rPr>
      </w:pPr>
    </w:p>
    <w:p w14:paraId="46D047DD" w14:textId="77777777" w:rsidR="002E0752" w:rsidRPr="00FA23FA" w:rsidRDefault="002E0752" w:rsidP="002E0752">
      <w:pPr>
        <w:tabs>
          <w:tab w:val="left" w:pos="576"/>
          <w:tab w:val="left" w:pos="1584"/>
        </w:tabs>
        <w:ind w:left="576"/>
        <w:jc w:val="both"/>
        <w:rPr>
          <w:sz w:val="16"/>
        </w:rPr>
      </w:pPr>
      <w:r w:rsidRPr="00FA23FA">
        <w:rPr>
          <w:sz w:val="16"/>
        </w:rPr>
        <w:t xml:space="preserve">[State the </w:t>
      </w:r>
      <w:r w:rsidRPr="00FA23FA">
        <w:rPr>
          <w:b/>
          <w:sz w:val="16"/>
        </w:rPr>
        <w:t>Location(s)</w:t>
      </w:r>
      <w:r w:rsidRPr="00FA23FA">
        <w:rPr>
          <w:sz w:val="16"/>
        </w:rPr>
        <w:t xml:space="preserve"> at which </w:t>
      </w:r>
      <w:r w:rsidRPr="00FA23FA">
        <w:rPr>
          <w:b/>
          <w:sz w:val="16"/>
        </w:rPr>
        <w:t>Earthing</w:t>
      </w:r>
      <w:r w:rsidRPr="00FA23FA">
        <w:rPr>
          <w:sz w:val="16"/>
        </w:rPr>
        <w:t xml:space="preserve"> has been established (whether on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or on the </w:t>
      </w:r>
      <w:r w:rsidRPr="00FA23FA">
        <w:rPr>
          <w:b/>
          <w:sz w:val="16"/>
        </w:rPr>
        <w:t>System</w:t>
      </w:r>
      <w:r w:rsidRPr="00FA23FA">
        <w:rPr>
          <w:sz w:val="16"/>
        </w:rPr>
        <w:t xml:space="preserve"> of another </w:t>
      </w:r>
      <w:r w:rsidRPr="00FA23FA">
        <w:rPr>
          <w:b/>
          <w:sz w:val="16"/>
        </w:rPr>
        <w:t>User</w:t>
      </w:r>
      <w:r w:rsidRPr="00FA23FA">
        <w:rPr>
          <w:sz w:val="16"/>
        </w:rPr>
        <w:t xml:space="preserve"> connected to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For each </w:t>
      </w:r>
      <w:r w:rsidRPr="00FA23FA">
        <w:rPr>
          <w:b/>
          <w:sz w:val="16"/>
        </w:rPr>
        <w:t>Location</w:t>
      </w:r>
      <w:r w:rsidRPr="00FA23FA">
        <w:rPr>
          <w:sz w:val="16"/>
        </w:rPr>
        <w:t xml:space="preserve">, identify each point of </w:t>
      </w:r>
      <w:r w:rsidRPr="00FA23FA">
        <w:rPr>
          <w:b/>
          <w:sz w:val="16"/>
        </w:rPr>
        <w:t>Earthing</w:t>
      </w:r>
      <w:r w:rsidRPr="00FA23FA">
        <w:rPr>
          <w:sz w:val="16"/>
        </w:rPr>
        <w:t xml:space="preserve">. For each point of </w:t>
      </w:r>
      <w:r w:rsidRPr="00FA23FA">
        <w:rPr>
          <w:b/>
          <w:sz w:val="16"/>
        </w:rPr>
        <w:t>Earthing</w:t>
      </w:r>
      <w:r w:rsidRPr="00FA23FA">
        <w:rPr>
          <w:sz w:val="16"/>
        </w:rPr>
        <w:t xml:space="preserve">, state the means by which </w:t>
      </w:r>
      <w:r w:rsidRPr="00FA23FA">
        <w:rPr>
          <w:b/>
          <w:sz w:val="16"/>
        </w:rPr>
        <w:t>Earthing</w:t>
      </w:r>
      <w:r w:rsidRPr="00FA23FA">
        <w:rPr>
          <w:sz w:val="16"/>
        </w:rPr>
        <w:t xml:space="preserve"> has been achieved, and whether, immobilised and </w:t>
      </w:r>
      <w:r w:rsidRPr="00FA23FA">
        <w:rPr>
          <w:b/>
          <w:sz w:val="16"/>
        </w:rPr>
        <w:t>Locked</w:t>
      </w:r>
      <w:r w:rsidRPr="00FA23FA">
        <w:rPr>
          <w:sz w:val="16"/>
        </w:rPr>
        <w:t>, other safety procedures applied, as appropriate].</w:t>
      </w:r>
    </w:p>
    <w:p w14:paraId="3F61B796" w14:textId="77777777" w:rsidR="002E0752" w:rsidRPr="00FA23FA" w:rsidRDefault="002E0752" w:rsidP="002E0752">
      <w:pPr>
        <w:tabs>
          <w:tab w:val="left" w:pos="576"/>
          <w:tab w:val="left" w:pos="1584"/>
        </w:tabs>
        <w:jc w:val="both"/>
        <w:rPr>
          <w:sz w:val="16"/>
        </w:rPr>
      </w:pPr>
    </w:p>
    <w:p w14:paraId="22CCC837"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2529ADD7" w14:textId="77777777" w:rsidR="002E0752" w:rsidRPr="00FA23FA" w:rsidRDefault="002E0752" w:rsidP="002E0752">
      <w:pPr>
        <w:tabs>
          <w:tab w:val="left" w:pos="576"/>
          <w:tab w:val="left" w:pos="1584"/>
        </w:tabs>
        <w:jc w:val="both"/>
        <w:rPr>
          <w:sz w:val="16"/>
        </w:rPr>
      </w:pPr>
    </w:p>
    <w:p w14:paraId="4AFECC00"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2BE4ED00" w14:textId="77777777" w:rsidR="002E0752" w:rsidRPr="00FA23FA" w:rsidRDefault="002E0752" w:rsidP="002E0752">
      <w:pPr>
        <w:tabs>
          <w:tab w:val="left" w:pos="576"/>
          <w:tab w:val="left" w:pos="1584"/>
        </w:tabs>
        <w:jc w:val="both"/>
        <w:rPr>
          <w:sz w:val="16"/>
        </w:rPr>
      </w:pPr>
    </w:p>
    <w:p w14:paraId="0864DA0B"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200D7E96" w14:textId="77777777" w:rsidR="002E0752" w:rsidRPr="00FA23FA" w:rsidRDefault="002E0752" w:rsidP="002E0752">
      <w:pPr>
        <w:tabs>
          <w:tab w:val="left" w:pos="576"/>
          <w:tab w:val="left" w:pos="1584"/>
        </w:tabs>
        <w:jc w:val="both"/>
        <w:rPr>
          <w:sz w:val="16"/>
        </w:rPr>
      </w:pPr>
    </w:p>
    <w:p w14:paraId="40BE08E0" w14:textId="77777777" w:rsidR="002E0752" w:rsidRPr="00FA23FA" w:rsidRDefault="002E0752" w:rsidP="002E0752">
      <w:pPr>
        <w:tabs>
          <w:tab w:val="left" w:pos="576"/>
          <w:tab w:val="left" w:pos="1584"/>
        </w:tabs>
        <w:ind w:left="576" w:hanging="576"/>
        <w:jc w:val="both"/>
        <w:rPr>
          <w:sz w:val="16"/>
        </w:rPr>
      </w:pPr>
      <w:r w:rsidRPr="00FA23FA">
        <w:rPr>
          <w:sz w:val="16"/>
        </w:rPr>
        <w:t>1.3</w:t>
      </w:r>
      <w:r w:rsidRPr="00FA23FA">
        <w:rPr>
          <w:sz w:val="16"/>
        </w:rPr>
        <w:tab/>
      </w:r>
      <w:r w:rsidRPr="00FA23FA">
        <w:rPr>
          <w:sz w:val="16"/>
          <w:u w:val="single"/>
        </w:rPr>
        <w:t>ISSUE</w:t>
      </w:r>
    </w:p>
    <w:p w14:paraId="55673EAF" w14:textId="77777777" w:rsidR="002E0752" w:rsidRPr="00FA23FA" w:rsidRDefault="002E0752" w:rsidP="002E0752">
      <w:pPr>
        <w:tabs>
          <w:tab w:val="left" w:pos="576"/>
          <w:tab w:val="left" w:pos="1584"/>
        </w:tabs>
        <w:jc w:val="both"/>
        <w:rPr>
          <w:sz w:val="16"/>
        </w:rPr>
      </w:pPr>
    </w:p>
    <w:p w14:paraId="74DC9A16" w14:textId="77777777" w:rsidR="002E0752" w:rsidRPr="00FA23FA" w:rsidRDefault="002E0752" w:rsidP="002E0752">
      <w:pPr>
        <w:tabs>
          <w:tab w:val="left" w:pos="576"/>
          <w:tab w:val="left" w:pos="1584"/>
        </w:tabs>
        <w:ind w:left="576"/>
        <w:jc w:val="both"/>
        <w:rPr>
          <w:sz w:val="16"/>
        </w:rPr>
      </w:pPr>
      <w:r w:rsidRPr="00FA23FA">
        <w:rPr>
          <w:sz w:val="16"/>
        </w:rPr>
        <w:t xml:space="preserve">I have received confirmation from _________________________________________ (name of </w:t>
      </w:r>
      <w:r w:rsidRPr="00FA23FA">
        <w:rPr>
          <w:b/>
          <w:sz w:val="16"/>
        </w:rPr>
        <w:t>Implementing</w:t>
      </w:r>
      <w:r w:rsidRPr="00FA23FA">
        <w:rPr>
          <w:sz w:val="16"/>
        </w:rPr>
        <w:t xml:space="preserve"> </w:t>
      </w:r>
      <w:r w:rsidRPr="00FA23FA">
        <w:rPr>
          <w:b/>
          <w:sz w:val="16"/>
        </w:rPr>
        <w:t>Safety Co-ordinator</w:t>
      </w:r>
      <w:r w:rsidRPr="00FA23FA">
        <w:rPr>
          <w:sz w:val="16"/>
        </w:rPr>
        <w:t xml:space="preserve">) at _________________________________________ (location) that the </w:t>
      </w:r>
      <w:r w:rsidRPr="00FA23FA">
        <w:rPr>
          <w:b/>
          <w:sz w:val="16"/>
        </w:rPr>
        <w:t>Safety Precautions</w:t>
      </w:r>
      <w:r w:rsidRPr="00FA23FA">
        <w:rPr>
          <w:sz w:val="16"/>
        </w:rPr>
        <w:t xml:space="preserve"> identified in paragraph 1.2 have been established and that instructions will not be issued at his location for their removal until this </w:t>
      </w:r>
      <w:r w:rsidRPr="00FA23FA">
        <w:rPr>
          <w:b/>
          <w:sz w:val="16"/>
        </w:rPr>
        <w:t>RISSP</w:t>
      </w:r>
      <w:r w:rsidRPr="00FA23FA">
        <w:rPr>
          <w:sz w:val="16"/>
        </w:rPr>
        <w:t xml:space="preserve"> is cancelled.</w:t>
      </w:r>
    </w:p>
    <w:p w14:paraId="4E102804" w14:textId="77777777" w:rsidR="002E0752" w:rsidRPr="00FA23FA" w:rsidRDefault="002E0752" w:rsidP="002E0752">
      <w:pPr>
        <w:tabs>
          <w:tab w:val="left" w:pos="576"/>
          <w:tab w:val="left" w:pos="1584"/>
        </w:tabs>
        <w:jc w:val="both"/>
        <w:rPr>
          <w:sz w:val="16"/>
        </w:rPr>
      </w:pPr>
    </w:p>
    <w:p w14:paraId="5CDBFC31" w14:textId="77777777" w:rsidR="002E0752" w:rsidRPr="00FA23FA" w:rsidRDefault="002E0752" w:rsidP="002E0752">
      <w:pPr>
        <w:tabs>
          <w:tab w:val="left" w:pos="576"/>
          <w:tab w:val="left" w:pos="1584"/>
        </w:tabs>
        <w:jc w:val="both"/>
        <w:rPr>
          <w:sz w:val="16"/>
        </w:rPr>
      </w:pPr>
    </w:p>
    <w:p w14:paraId="7E66BC5D" w14:textId="77777777" w:rsidR="002E0752" w:rsidRPr="00FA23FA" w:rsidRDefault="002E0752" w:rsidP="002E0752">
      <w:pPr>
        <w:tabs>
          <w:tab w:val="left" w:pos="576"/>
          <w:tab w:val="left" w:pos="1584"/>
        </w:tabs>
        <w:ind w:firstLine="576"/>
        <w:jc w:val="both"/>
        <w:rPr>
          <w:sz w:val="16"/>
        </w:rPr>
      </w:pPr>
      <w:r w:rsidRPr="00FA23FA">
        <w:rPr>
          <w:sz w:val="16"/>
        </w:rPr>
        <w:t>Signed ................................................................(</w:t>
      </w:r>
      <w:r w:rsidRPr="00FA23FA">
        <w:rPr>
          <w:b/>
          <w:sz w:val="16"/>
        </w:rPr>
        <w:t>Requesting</w:t>
      </w:r>
      <w:r w:rsidRPr="00FA23FA">
        <w:rPr>
          <w:sz w:val="16"/>
        </w:rPr>
        <w:t xml:space="preserve"> </w:t>
      </w:r>
      <w:r w:rsidRPr="00FA23FA">
        <w:rPr>
          <w:b/>
          <w:sz w:val="16"/>
        </w:rPr>
        <w:t>Safety Co-ordinator</w:t>
      </w:r>
      <w:r w:rsidRPr="00FA23FA">
        <w:rPr>
          <w:sz w:val="16"/>
        </w:rPr>
        <w:t xml:space="preserve">) </w:t>
      </w:r>
    </w:p>
    <w:p w14:paraId="46553073" w14:textId="77777777" w:rsidR="002E0752" w:rsidRPr="00FA23FA" w:rsidRDefault="002E0752" w:rsidP="002E0752">
      <w:pPr>
        <w:tabs>
          <w:tab w:val="left" w:pos="576"/>
          <w:tab w:val="left" w:pos="1584"/>
        </w:tabs>
        <w:jc w:val="both"/>
        <w:rPr>
          <w:sz w:val="16"/>
        </w:rPr>
      </w:pPr>
    </w:p>
    <w:p w14:paraId="4D307E93" w14:textId="77777777" w:rsidR="002E0752" w:rsidRPr="00FA23FA" w:rsidRDefault="002E0752" w:rsidP="002E0752">
      <w:pPr>
        <w:tabs>
          <w:tab w:val="left" w:pos="576"/>
          <w:tab w:val="left" w:pos="1584"/>
        </w:tabs>
        <w:ind w:firstLine="576"/>
        <w:jc w:val="both"/>
        <w:rPr>
          <w:sz w:val="16"/>
        </w:rPr>
      </w:pPr>
      <w:r w:rsidRPr="00FA23FA">
        <w:rPr>
          <w:sz w:val="16"/>
        </w:rPr>
        <w:t>at .......................................(time) on .................................................. (Date)</w:t>
      </w:r>
    </w:p>
    <w:p w14:paraId="58749C3A" w14:textId="77777777" w:rsidR="002E0752" w:rsidRPr="00FA23FA" w:rsidRDefault="002E0752" w:rsidP="002E0752">
      <w:pPr>
        <w:tabs>
          <w:tab w:val="left" w:pos="576"/>
          <w:tab w:val="left" w:pos="1584"/>
        </w:tabs>
        <w:jc w:val="both"/>
        <w:rPr>
          <w:sz w:val="16"/>
        </w:rPr>
      </w:pPr>
      <w:r w:rsidRPr="00FA23FA">
        <w:rPr>
          <w:sz w:val="16"/>
        </w:rPr>
        <w:br w:type="page"/>
      </w:r>
      <w:r w:rsidRPr="00FA23FA">
        <w:rPr>
          <w:sz w:val="16"/>
          <w:u w:val="single"/>
        </w:rPr>
        <w:lastRenderedPageBreak/>
        <w:t>PART 2</w:t>
      </w:r>
    </w:p>
    <w:p w14:paraId="0C9A3A36" w14:textId="77777777" w:rsidR="002E0752" w:rsidRPr="00FA23FA" w:rsidRDefault="002E0752" w:rsidP="002E0752">
      <w:pPr>
        <w:tabs>
          <w:tab w:val="left" w:pos="576"/>
          <w:tab w:val="left" w:pos="1584"/>
        </w:tabs>
        <w:jc w:val="both"/>
        <w:rPr>
          <w:sz w:val="16"/>
        </w:rPr>
      </w:pPr>
    </w:p>
    <w:p w14:paraId="13B7D4A1" w14:textId="77777777" w:rsidR="002E0752" w:rsidRPr="00FA23FA" w:rsidRDefault="002E0752" w:rsidP="002E0752">
      <w:pPr>
        <w:tabs>
          <w:tab w:val="left" w:pos="576"/>
          <w:tab w:val="left" w:pos="1584"/>
        </w:tabs>
        <w:jc w:val="both"/>
        <w:rPr>
          <w:sz w:val="16"/>
        </w:rPr>
      </w:pPr>
      <w:r w:rsidRPr="00FA23FA">
        <w:rPr>
          <w:sz w:val="16"/>
        </w:rPr>
        <w:t>2.1</w:t>
      </w:r>
      <w:r w:rsidRPr="00FA23FA">
        <w:rPr>
          <w:sz w:val="16"/>
        </w:rPr>
        <w:tab/>
      </w:r>
      <w:r w:rsidRPr="00FA23FA">
        <w:rPr>
          <w:sz w:val="16"/>
          <w:u w:val="single"/>
        </w:rPr>
        <w:t>CANCELLATION</w:t>
      </w:r>
    </w:p>
    <w:p w14:paraId="0E64E202" w14:textId="77777777" w:rsidR="002E0752" w:rsidRPr="00FA23FA" w:rsidRDefault="002E0752" w:rsidP="002E0752">
      <w:pPr>
        <w:tabs>
          <w:tab w:val="left" w:pos="576"/>
          <w:tab w:val="left" w:pos="1584"/>
        </w:tabs>
        <w:jc w:val="both"/>
        <w:rPr>
          <w:sz w:val="16"/>
        </w:rPr>
      </w:pPr>
    </w:p>
    <w:p w14:paraId="4F3F1F12" w14:textId="77777777" w:rsidR="002E0752" w:rsidRPr="00FA23FA" w:rsidRDefault="002E0752" w:rsidP="002E0752">
      <w:pPr>
        <w:tabs>
          <w:tab w:val="left" w:pos="576"/>
          <w:tab w:val="left" w:pos="1584"/>
        </w:tabs>
        <w:ind w:left="576"/>
        <w:jc w:val="both"/>
        <w:rPr>
          <w:sz w:val="16"/>
        </w:rPr>
      </w:pPr>
      <w:r w:rsidRPr="00FA23FA">
        <w:rPr>
          <w:sz w:val="16"/>
        </w:rPr>
        <w:t xml:space="preserve">l have confirmed to _________________________________________ (name of the </w:t>
      </w:r>
      <w:r w:rsidRPr="00FA23FA">
        <w:rPr>
          <w:b/>
          <w:sz w:val="16"/>
        </w:rPr>
        <w:t>Implementing</w:t>
      </w:r>
      <w:r w:rsidRPr="00FA23FA">
        <w:rPr>
          <w:sz w:val="16"/>
        </w:rPr>
        <w:t xml:space="preserve"> </w:t>
      </w:r>
      <w:r w:rsidRPr="00FA23FA">
        <w:rPr>
          <w:b/>
          <w:sz w:val="16"/>
        </w:rPr>
        <w:t>Safety Co-ordinator</w:t>
      </w:r>
      <w:r w:rsidRPr="00FA23FA">
        <w:rPr>
          <w:sz w:val="16"/>
        </w:rPr>
        <w:t xml:space="preserve">) at ________________________________________ (location) that the </w:t>
      </w:r>
      <w:r w:rsidRPr="00FA23FA">
        <w:rPr>
          <w:b/>
          <w:sz w:val="16"/>
        </w:rPr>
        <w:t>Safety Precautions</w:t>
      </w:r>
      <w:r w:rsidRPr="00FA23FA">
        <w:rPr>
          <w:sz w:val="16"/>
        </w:rPr>
        <w:t xml:space="preserve"> set out in paragraph 1.2 are no longer required and accordingly the </w:t>
      </w:r>
      <w:r w:rsidRPr="00FA23FA">
        <w:rPr>
          <w:b/>
          <w:sz w:val="16"/>
        </w:rPr>
        <w:t>RISSP</w:t>
      </w:r>
      <w:r w:rsidRPr="00FA23FA">
        <w:rPr>
          <w:sz w:val="16"/>
        </w:rPr>
        <w:t xml:space="preserve"> is cancelled.</w:t>
      </w:r>
    </w:p>
    <w:p w14:paraId="4397E628" w14:textId="77777777" w:rsidR="002E0752" w:rsidRPr="00FA23FA" w:rsidRDefault="002E0752" w:rsidP="002E0752">
      <w:pPr>
        <w:tabs>
          <w:tab w:val="left" w:pos="576"/>
          <w:tab w:val="left" w:pos="1584"/>
        </w:tabs>
        <w:jc w:val="both"/>
        <w:rPr>
          <w:sz w:val="16"/>
        </w:rPr>
      </w:pPr>
    </w:p>
    <w:p w14:paraId="35656699" w14:textId="77777777" w:rsidR="002E0752" w:rsidRPr="00FA23FA" w:rsidRDefault="002E0752" w:rsidP="002E0752">
      <w:pPr>
        <w:tabs>
          <w:tab w:val="left" w:pos="576"/>
          <w:tab w:val="left" w:pos="1584"/>
        </w:tabs>
        <w:jc w:val="both"/>
        <w:rPr>
          <w:sz w:val="16"/>
        </w:rPr>
      </w:pPr>
    </w:p>
    <w:p w14:paraId="0E1DBBCD" w14:textId="77777777" w:rsidR="002E0752" w:rsidRPr="00FA23FA" w:rsidRDefault="002E0752" w:rsidP="002E0752">
      <w:pPr>
        <w:tabs>
          <w:tab w:val="left" w:pos="576"/>
          <w:tab w:val="left" w:pos="1584"/>
        </w:tabs>
        <w:ind w:firstLine="576"/>
        <w:jc w:val="both"/>
        <w:rPr>
          <w:sz w:val="16"/>
        </w:rPr>
      </w:pPr>
      <w:r w:rsidRPr="00FA23FA">
        <w:rPr>
          <w:sz w:val="16"/>
        </w:rPr>
        <w:t>Signed ................................................................(</w:t>
      </w:r>
      <w:r w:rsidRPr="00FA23FA">
        <w:rPr>
          <w:b/>
          <w:sz w:val="16"/>
        </w:rPr>
        <w:t>Requesting</w:t>
      </w:r>
      <w:r w:rsidRPr="00FA23FA">
        <w:rPr>
          <w:sz w:val="16"/>
        </w:rPr>
        <w:t xml:space="preserve"> </w:t>
      </w:r>
      <w:r w:rsidRPr="00FA23FA">
        <w:rPr>
          <w:b/>
          <w:sz w:val="16"/>
        </w:rPr>
        <w:t>Safety Co-ordinator</w:t>
      </w:r>
      <w:r w:rsidRPr="00FA23FA">
        <w:rPr>
          <w:sz w:val="16"/>
        </w:rPr>
        <w:t xml:space="preserve">) </w:t>
      </w:r>
    </w:p>
    <w:p w14:paraId="25BA4E23" w14:textId="77777777" w:rsidR="002E0752" w:rsidRPr="00FA23FA" w:rsidRDefault="002E0752" w:rsidP="002E0752">
      <w:pPr>
        <w:tabs>
          <w:tab w:val="left" w:pos="576"/>
          <w:tab w:val="left" w:pos="1584"/>
        </w:tabs>
        <w:jc w:val="both"/>
        <w:rPr>
          <w:sz w:val="16"/>
        </w:rPr>
      </w:pPr>
    </w:p>
    <w:p w14:paraId="77546410" w14:textId="77777777" w:rsidR="002E0752" w:rsidRPr="00FA23FA" w:rsidRDefault="002E0752" w:rsidP="002E0752">
      <w:pPr>
        <w:tabs>
          <w:tab w:val="left" w:pos="576"/>
          <w:tab w:val="left" w:pos="1584"/>
        </w:tabs>
        <w:ind w:firstLine="576"/>
        <w:jc w:val="both"/>
        <w:rPr>
          <w:sz w:val="16"/>
        </w:rPr>
      </w:pPr>
      <w:r w:rsidRPr="00FA23FA">
        <w:rPr>
          <w:sz w:val="16"/>
        </w:rPr>
        <w:t>at ........................................(time) on ................................................. (Date)</w:t>
      </w:r>
    </w:p>
    <w:p w14:paraId="7B8FA15C" w14:textId="77777777" w:rsidR="002E0752" w:rsidRPr="00FA23FA" w:rsidRDefault="002E0752" w:rsidP="002E0752">
      <w:pPr>
        <w:tabs>
          <w:tab w:val="left" w:pos="576"/>
          <w:tab w:val="left" w:pos="1584"/>
        </w:tabs>
        <w:jc w:val="both"/>
        <w:rPr>
          <w:sz w:val="16"/>
        </w:rPr>
      </w:pPr>
    </w:p>
    <w:p w14:paraId="502E47D3" w14:textId="77777777" w:rsidR="002E0752" w:rsidRPr="00FA23FA" w:rsidRDefault="002E0752" w:rsidP="002E0752">
      <w:pPr>
        <w:jc w:val="center"/>
        <w:rPr>
          <w:b/>
          <w:bCs/>
          <w:sz w:val="28"/>
        </w:rPr>
      </w:pPr>
      <w:r w:rsidRPr="00FA23FA">
        <w:rPr>
          <w:b/>
          <w:bCs/>
          <w:sz w:val="28"/>
        </w:rPr>
        <w:br w:type="page"/>
      </w:r>
      <w:r w:rsidRPr="00FA23FA">
        <w:rPr>
          <w:b/>
          <w:bCs/>
          <w:sz w:val="28"/>
        </w:rPr>
        <w:lastRenderedPageBreak/>
        <w:t>APPENDIX B - RISSP-I</w:t>
      </w:r>
      <w:r w:rsidRPr="00FA23FA">
        <w:rPr>
          <w:bCs/>
          <w:sz w:val="28"/>
        </w:rPr>
        <w:fldChar w:fldCharType="begin"/>
      </w:r>
      <w:r w:rsidRPr="00FA23FA">
        <w:rPr>
          <w:bCs/>
          <w:sz w:val="28"/>
        </w:rPr>
        <w:instrText xml:space="preserve"> TC "</w:instrText>
      </w:r>
      <w:bookmarkStart w:id="159" w:name="_Toc503446425"/>
      <w:bookmarkStart w:id="160" w:name="_Toc333226197"/>
      <w:r w:rsidRPr="00FA23FA">
        <w:rPr>
          <w:bCs/>
          <w:sz w:val="28"/>
        </w:rPr>
        <w:instrText>APPENDIX B - RISSP-I</w:instrText>
      </w:r>
      <w:bookmarkEnd w:id="159"/>
      <w:bookmarkEnd w:id="160"/>
      <w:r w:rsidRPr="00FA23FA">
        <w:rPr>
          <w:bCs/>
          <w:sz w:val="28"/>
        </w:rPr>
        <w:instrText xml:space="preserve">"\L 1 </w:instrText>
      </w:r>
      <w:r w:rsidRPr="00FA23FA">
        <w:rPr>
          <w:bCs/>
          <w:sz w:val="28"/>
        </w:rPr>
        <w:fldChar w:fldCharType="end"/>
      </w:r>
    </w:p>
    <w:p w14:paraId="1A8637CE" w14:textId="77777777" w:rsidR="002E0752" w:rsidRPr="00FA23FA" w:rsidRDefault="002E0752" w:rsidP="002E0752">
      <w:pPr>
        <w:tabs>
          <w:tab w:val="left" w:pos="576"/>
          <w:tab w:val="left" w:pos="1584"/>
        </w:tabs>
        <w:jc w:val="both"/>
      </w:pPr>
    </w:p>
    <w:p w14:paraId="2A179E9F" w14:textId="77777777" w:rsidR="002E0752" w:rsidRPr="00FA23FA" w:rsidRDefault="002E0752" w:rsidP="002E0752">
      <w:pPr>
        <w:tabs>
          <w:tab w:val="right" w:pos="9962"/>
        </w:tabs>
        <w:jc w:val="center"/>
        <w:rPr>
          <w:sz w:val="16"/>
        </w:rPr>
      </w:pPr>
      <w:r w:rsidRPr="00FA23FA">
        <w:rPr>
          <w:sz w:val="16"/>
        </w:rPr>
        <w:t>[</w:t>
      </w:r>
      <w:r w:rsidRPr="00845009">
        <w:rPr>
          <w:b/>
          <w:sz w:val="16"/>
        </w:rPr>
        <w:t>the Relevant E&amp;W Transmission Licensee</w:t>
      </w:r>
      <w:r w:rsidRPr="00FA23FA">
        <w:rPr>
          <w:sz w:val="16"/>
        </w:rPr>
        <w:t>]</w:t>
      </w:r>
      <w:r w:rsidRPr="00FA23FA">
        <w:rPr>
          <w:sz w:val="16"/>
        </w:rPr>
        <w:tab/>
        <w:t>[_________________</w:t>
      </w:r>
      <w:r w:rsidRPr="00FA23FA">
        <w:rPr>
          <w:b/>
          <w:sz w:val="16"/>
        </w:rPr>
        <w:t xml:space="preserve"> CONTROL CENTRE/SITE</w:t>
      </w:r>
      <w:r w:rsidRPr="00FA23FA">
        <w:rPr>
          <w:sz w:val="16"/>
        </w:rPr>
        <w:t>]</w:t>
      </w:r>
    </w:p>
    <w:p w14:paraId="672D09DC" w14:textId="77777777" w:rsidR="002E0752" w:rsidRPr="00FA23FA" w:rsidRDefault="002E0752" w:rsidP="002E0752">
      <w:pPr>
        <w:tabs>
          <w:tab w:val="left" w:pos="576"/>
          <w:tab w:val="left" w:pos="1584"/>
        </w:tabs>
        <w:jc w:val="both"/>
        <w:rPr>
          <w:sz w:val="16"/>
        </w:rPr>
      </w:pPr>
    </w:p>
    <w:p w14:paraId="45E01D6E" w14:textId="77777777" w:rsidR="002E0752" w:rsidRPr="00FA23FA" w:rsidRDefault="002E0752" w:rsidP="002E0752">
      <w:pPr>
        <w:tabs>
          <w:tab w:val="center" w:pos="4981"/>
        </w:tabs>
        <w:jc w:val="both"/>
        <w:rPr>
          <w:sz w:val="16"/>
        </w:rPr>
      </w:pPr>
      <w:r w:rsidRPr="00FA23FA">
        <w:rPr>
          <w:sz w:val="16"/>
        </w:rPr>
        <w:tab/>
      </w:r>
      <w:r w:rsidRPr="00FA23FA">
        <w:rPr>
          <w:sz w:val="16"/>
          <w:u w:val="single"/>
        </w:rPr>
        <w:t xml:space="preserve">RECORD OF INTER-SYSTEM </w:t>
      </w:r>
      <w:r w:rsidRPr="00FA23FA">
        <w:rPr>
          <w:b/>
          <w:sz w:val="16"/>
          <w:u w:val="single"/>
        </w:rPr>
        <w:t>SAFETY PRECAUTIONS</w:t>
      </w:r>
      <w:r w:rsidRPr="00FA23FA">
        <w:rPr>
          <w:sz w:val="16"/>
          <w:u w:val="single"/>
        </w:rPr>
        <w:t xml:space="preserve"> (RISSP-I)</w:t>
      </w:r>
    </w:p>
    <w:p w14:paraId="41D5DD00" w14:textId="77777777" w:rsidR="002E0752" w:rsidRPr="00FA23FA" w:rsidRDefault="002E0752" w:rsidP="002E0752">
      <w:pPr>
        <w:tabs>
          <w:tab w:val="center" w:pos="4981"/>
        </w:tabs>
        <w:jc w:val="both"/>
        <w:rPr>
          <w:sz w:val="16"/>
        </w:rPr>
      </w:pPr>
      <w:r w:rsidRPr="00FA23FA">
        <w:rPr>
          <w:sz w:val="16"/>
        </w:rPr>
        <w:tab/>
      </w:r>
      <w:r w:rsidRPr="00FA23FA">
        <w:rPr>
          <w:sz w:val="16"/>
          <w:u w:val="single"/>
        </w:rPr>
        <w:t>(</w:t>
      </w:r>
      <w:r w:rsidRPr="00FA23FA">
        <w:rPr>
          <w:b/>
          <w:sz w:val="16"/>
          <w:u w:val="single"/>
        </w:rPr>
        <w:t>Implementing</w:t>
      </w:r>
      <w:r w:rsidRPr="00FA23FA">
        <w:rPr>
          <w:sz w:val="16"/>
          <w:u w:val="single"/>
        </w:rPr>
        <w:t xml:space="preserve"> </w:t>
      </w:r>
      <w:r w:rsidRPr="00FA23FA">
        <w:rPr>
          <w:b/>
          <w:sz w:val="16"/>
          <w:u w:val="single"/>
        </w:rPr>
        <w:t>Safety Co-ordinator</w:t>
      </w:r>
      <w:smartTag w:uri="urn:schemas-microsoft-com:office:smarttags" w:element="PersonName">
        <w:r w:rsidRPr="00FA23FA">
          <w:rPr>
            <w:sz w:val="16"/>
            <w:u w:val="single"/>
          </w:rPr>
          <w:t>'</w:t>
        </w:r>
      </w:smartTag>
      <w:r w:rsidRPr="00FA23FA">
        <w:rPr>
          <w:sz w:val="16"/>
          <w:u w:val="single"/>
        </w:rPr>
        <w:t>s Record)</w:t>
      </w:r>
    </w:p>
    <w:p w14:paraId="448C3340" w14:textId="77777777" w:rsidR="002E0752" w:rsidRPr="00FA23FA" w:rsidRDefault="002E0752" w:rsidP="002E0752">
      <w:pPr>
        <w:framePr w:w="2076" w:h="408" w:hRule="exact" w:vSpace="240" w:wrap="auto" w:vAnchor="text" w:hAnchor="margin" w:x="7893" w:y="60"/>
        <w:pBdr>
          <w:top w:val="single" w:sz="6" w:space="1" w:color="000000"/>
          <w:left w:val="single" w:sz="6" w:space="4" w:color="000000"/>
          <w:bottom w:val="single" w:sz="6" w:space="1" w:color="000000"/>
          <w:right w:val="single" w:sz="6" w:space="4" w:color="000000"/>
        </w:pBdr>
        <w:tabs>
          <w:tab w:val="center" w:pos="4981"/>
        </w:tabs>
        <w:jc w:val="both"/>
        <w:rPr>
          <w:sz w:val="22"/>
        </w:rPr>
      </w:pPr>
    </w:p>
    <w:p w14:paraId="5196E774" w14:textId="77777777" w:rsidR="002E0752" w:rsidRPr="00FA23FA" w:rsidRDefault="002E0752" w:rsidP="002E0752">
      <w:pPr>
        <w:tabs>
          <w:tab w:val="left" w:pos="576"/>
          <w:tab w:val="left" w:pos="1584"/>
        </w:tabs>
        <w:jc w:val="both"/>
        <w:rPr>
          <w:sz w:val="16"/>
        </w:rPr>
      </w:pPr>
    </w:p>
    <w:p w14:paraId="253A38BD" w14:textId="77777777" w:rsidR="002E0752" w:rsidRPr="00FA23FA" w:rsidRDefault="002E0752" w:rsidP="002E0752">
      <w:pPr>
        <w:tabs>
          <w:tab w:val="left" w:pos="6210"/>
          <w:tab w:val="right" w:pos="9962"/>
        </w:tabs>
        <w:jc w:val="both"/>
        <w:rPr>
          <w:sz w:val="16"/>
        </w:rPr>
      </w:pPr>
      <w:r w:rsidRPr="00FA23FA">
        <w:rPr>
          <w:sz w:val="16"/>
          <w:u w:val="single"/>
        </w:rPr>
        <w:t>PART 1</w:t>
      </w:r>
      <w:r w:rsidRPr="00FA23FA">
        <w:rPr>
          <w:sz w:val="16"/>
        </w:rPr>
        <w:t xml:space="preserve">          </w:t>
      </w:r>
      <w:r w:rsidRPr="00FA23FA">
        <w:rPr>
          <w:sz w:val="16"/>
        </w:rPr>
        <w:tab/>
      </w:r>
      <w:r w:rsidRPr="00FA23FA">
        <w:rPr>
          <w:b/>
          <w:sz w:val="16"/>
        </w:rPr>
        <w:t>RISSP</w:t>
      </w:r>
      <w:r w:rsidRPr="00FA23FA">
        <w:rPr>
          <w:sz w:val="16"/>
        </w:rPr>
        <w:t xml:space="preserve"> NUMBER</w:t>
      </w:r>
    </w:p>
    <w:p w14:paraId="459F7E35" w14:textId="77777777" w:rsidR="002E0752" w:rsidRPr="00FA23FA" w:rsidRDefault="002E0752" w:rsidP="002E0752">
      <w:pPr>
        <w:tabs>
          <w:tab w:val="right" w:pos="9962"/>
        </w:tabs>
        <w:jc w:val="both"/>
        <w:rPr>
          <w:sz w:val="16"/>
        </w:rPr>
      </w:pPr>
      <w:r w:rsidRPr="00FA23FA">
        <w:rPr>
          <w:sz w:val="16"/>
        </w:rPr>
        <w:tab/>
      </w:r>
    </w:p>
    <w:p w14:paraId="12B97F0A" w14:textId="77777777" w:rsidR="002E0752" w:rsidRPr="00FA23FA" w:rsidRDefault="002E0752" w:rsidP="002E0752">
      <w:pPr>
        <w:tabs>
          <w:tab w:val="left" w:pos="576"/>
          <w:tab w:val="left" w:pos="1584"/>
        </w:tabs>
        <w:jc w:val="both"/>
        <w:rPr>
          <w:sz w:val="16"/>
        </w:rPr>
      </w:pPr>
      <w:r w:rsidRPr="00FA23FA">
        <w:rPr>
          <w:sz w:val="16"/>
        </w:rPr>
        <w:t>1.1</w:t>
      </w:r>
      <w:r w:rsidRPr="00FA23FA">
        <w:rPr>
          <w:sz w:val="16"/>
        </w:rPr>
        <w:tab/>
      </w:r>
      <w:r w:rsidRPr="00FA23FA">
        <w:rPr>
          <w:b/>
          <w:sz w:val="16"/>
          <w:u w:val="single"/>
        </w:rPr>
        <w:t>HV APPARATUS</w:t>
      </w:r>
      <w:r w:rsidRPr="00FA23FA">
        <w:rPr>
          <w:sz w:val="16"/>
          <w:u w:val="single"/>
        </w:rPr>
        <w:t xml:space="preserve"> IDENTIFICATION</w:t>
      </w:r>
    </w:p>
    <w:p w14:paraId="714B568E" w14:textId="77777777" w:rsidR="002E0752" w:rsidRPr="00FA23FA" w:rsidRDefault="002E0752" w:rsidP="002E0752">
      <w:pPr>
        <w:tabs>
          <w:tab w:val="left" w:pos="576"/>
          <w:tab w:val="left" w:pos="1584"/>
        </w:tabs>
        <w:jc w:val="both"/>
        <w:rPr>
          <w:sz w:val="16"/>
        </w:rPr>
      </w:pPr>
    </w:p>
    <w:p w14:paraId="72448111" w14:textId="77777777" w:rsidR="002E0752" w:rsidRPr="00FA23FA" w:rsidRDefault="002E0752" w:rsidP="002E0752">
      <w:pPr>
        <w:tabs>
          <w:tab w:val="left" w:pos="576"/>
          <w:tab w:val="left" w:pos="1584"/>
        </w:tabs>
        <w:ind w:left="576"/>
        <w:jc w:val="both"/>
        <w:rPr>
          <w:sz w:val="16"/>
        </w:rPr>
      </w:pPr>
      <w:r w:rsidRPr="00FA23FA">
        <w:rPr>
          <w:b/>
          <w:sz w:val="16"/>
        </w:rPr>
        <w:t>Safety Precautions</w:t>
      </w:r>
      <w:r w:rsidRPr="00FA23FA">
        <w:rPr>
          <w:sz w:val="16"/>
        </w:rPr>
        <w:t xml:space="preserve"> have been established by the </w:t>
      </w:r>
      <w:r w:rsidRPr="00FA23FA">
        <w:rPr>
          <w:b/>
          <w:sz w:val="16"/>
        </w:rPr>
        <w:t>Implementing Safety Co-ordinator</w:t>
      </w:r>
      <w:r w:rsidRPr="00FA23FA">
        <w:rPr>
          <w:sz w:val="16"/>
        </w:rPr>
        <w:t xml:space="preserve"> (or by another </w:t>
      </w:r>
      <w:r w:rsidRPr="00FA23FA">
        <w:rPr>
          <w:b/>
          <w:sz w:val="16"/>
        </w:rPr>
        <w:t>User</w:t>
      </w:r>
      <w:r w:rsidRPr="00FA23FA">
        <w:rPr>
          <w:sz w:val="16"/>
        </w:rPr>
        <w:t xml:space="preserve"> on that </w:t>
      </w:r>
      <w:r w:rsidRPr="00FA23FA">
        <w:rPr>
          <w:b/>
          <w:sz w:val="16"/>
        </w:rPr>
        <w:t>User</w:t>
      </w:r>
      <w:smartTag w:uri="urn:schemas-microsoft-com:office:smarttags" w:element="PersonName">
        <w:r w:rsidRPr="00FA23FA">
          <w:rPr>
            <w:b/>
            <w:sz w:val="16"/>
          </w:rPr>
          <w:t>'</w:t>
        </w:r>
      </w:smartTag>
      <w:r w:rsidRPr="00FA23FA">
        <w:rPr>
          <w:b/>
          <w:sz w:val="16"/>
        </w:rPr>
        <w:t>s</w:t>
      </w:r>
      <w:r w:rsidRPr="00FA23FA">
        <w:rPr>
          <w:sz w:val="16"/>
        </w:rPr>
        <w:t xml:space="preserve"> </w:t>
      </w:r>
      <w:r w:rsidRPr="00FA23FA">
        <w:rPr>
          <w:b/>
          <w:sz w:val="16"/>
        </w:rPr>
        <w:t>System</w:t>
      </w:r>
      <w:r w:rsidRPr="00FA23FA">
        <w:rPr>
          <w:sz w:val="16"/>
        </w:rPr>
        <w:t xml:space="preserve"> connected to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to achieve (in so far as it is possible from that side of the </w:t>
      </w:r>
      <w:r w:rsidRPr="00FA23FA">
        <w:rPr>
          <w:b/>
          <w:sz w:val="16"/>
        </w:rPr>
        <w:t>Connection Point</w:t>
      </w:r>
      <w:r w:rsidR="00447541" w:rsidRPr="00FA23FA">
        <w:rPr>
          <w:b/>
          <w:sz w:val="16"/>
        </w:rPr>
        <w:t>/Transmission Interface Point</w:t>
      </w:r>
      <w:r w:rsidRPr="00FA23FA">
        <w:rPr>
          <w:sz w:val="16"/>
        </w:rPr>
        <w:t xml:space="preserve">) </w:t>
      </w:r>
      <w:r w:rsidRPr="00FA23FA">
        <w:rPr>
          <w:b/>
          <w:sz w:val="16"/>
        </w:rPr>
        <w:t>Safety From The System</w:t>
      </w:r>
      <w:r w:rsidRPr="00FA23FA">
        <w:rPr>
          <w:sz w:val="16"/>
        </w:rPr>
        <w:t xml:space="preserve"> on the following </w:t>
      </w:r>
      <w:r w:rsidRPr="00FA23FA">
        <w:rPr>
          <w:b/>
          <w:sz w:val="16"/>
        </w:rPr>
        <w:t>HV Apparatus</w:t>
      </w:r>
      <w:r w:rsidRPr="00FA23FA">
        <w:rPr>
          <w:sz w:val="16"/>
        </w:rPr>
        <w:t xml:space="preserve"> on the </w:t>
      </w:r>
      <w:r w:rsidRPr="00FA23FA">
        <w:rPr>
          <w:b/>
          <w:sz w:val="16"/>
        </w:rPr>
        <w:t>Requesting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[State identity - name(s) and, where applicable, identification of the </w:t>
      </w:r>
      <w:r w:rsidRPr="00FA23FA">
        <w:rPr>
          <w:b/>
          <w:sz w:val="16"/>
        </w:rPr>
        <w:t>HV</w:t>
      </w:r>
      <w:r w:rsidRPr="00FA23FA">
        <w:rPr>
          <w:sz w:val="16"/>
        </w:rPr>
        <w:t xml:space="preserve"> circuit(s) up to the </w:t>
      </w:r>
      <w:r w:rsidRPr="00FA23FA">
        <w:rPr>
          <w:b/>
          <w:sz w:val="16"/>
        </w:rPr>
        <w:t>Connection Point</w:t>
      </w:r>
      <w:r w:rsidR="00447541" w:rsidRPr="00FA23FA">
        <w:rPr>
          <w:b/>
          <w:sz w:val="16"/>
        </w:rPr>
        <w:t>/Transmission Interface Point</w:t>
      </w:r>
      <w:r w:rsidRPr="00FA23FA">
        <w:rPr>
          <w:sz w:val="16"/>
        </w:rPr>
        <w:t>]:</w:t>
      </w:r>
    </w:p>
    <w:p w14:paraId="49185034" w14:textId="77777777" w:rsidR="002E0752" w:rsidRPr="00FA23FA" w:rsidRDefault="002E0752" w:rsidP="002E0752">
      <w:pPr>
        <w:tabs>
          <w:tab w:val="left" w:pos="576"/>
          <w:tab w:val="left" w:pos="1584"/>
        </w:tabs>
        <w:ind w:left="576"/>
        <w:jc w:val="both"/>
        <w:rPr>
          <w:sz w:val="16"/>
        </w:rPr>
      </w:pPr>
      <w:r w:rsidRPr="00FA23FA">
        <w:rPr>
          <w:sz w:val="16"/>
        </w:rPr>
        <w:t>______________________________________________________________________________________________</w:t>
      </w:r>
    </w:p>
    <w:p w14:paraId="44C9AB70" w14:textId="77777777" w:rsidR="002E0752" w:rsidRPr="00FA23FA" w:rsidRDefault="002E0752" w:rsidP="002E0752">
      <w:pPr>
        <w:tabs>
          <w:tab w:val="left" w:pos="576"/>
          <w:tab w:val="left" w:pos="1584"/>
        </w:tabs>
        <w:jc w:val="both"/>
        <w:rPr>
          <w:sz w:val="16"/>
        </w:rPr>
      </w:pPr>
    </w:p>
    <w:p w14:paraId="07C2CBA5"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570B3841" w14:textId="77777777" w:rsidR="002E0752" w:rsidRPr="00FA23FA" w:rsidRDefault="002E0752" w:rsidP="002E0752">
      <w:pPr>
        <w:tabs>
          <w:tab w:val="left" w:pos="576"/>
          <w:tab w:val="left" w:pos="1584"/>
        </w:tabs>
        <w:jc w:val="both"/>
        <w:rPr>
          <w:sz w:val="16"/>
        </w:rPr>
      </w:pPr>
    </w:p>
    <w:p w14:paraId="647A021C" w14:textId="77777777" w:rsidR="002E0752" w:rsidRPr="00FA23FA" w:rsidRDefault="002E0752" w:rsidP="002E0752">
      <w:pPr>
        <w:tabs>
          <w:tab w:val="left" w:pos="576"/>
          <w:tab w:val="left" w:pos="1584"/>
        </w:tabs>
        <w:ind w:left="576"/>
        <w:jc w:val="both"/>
        <w:rPr>
          <w:sz w:val="16"/>
        </w:rPr>
      </w:pPr>
      <w:r w:rsidRPr="00FA23FA">
        <w:rPr>
          <w:sz w:val="16"/>
        </w:rPr>
        <w:t xml:space="preserve">Recording of notification given to the </w:t>
      </w:r>
      <w:r w:rsidRPr="00FA23FA">
        <w:rPr>
          <w:b/>
          <w:sz w:val="16"/>
        </w:rPr>
        <w:t>Requesting Safety Co-ordinator</w:t>
      </w:r>
      <w:r w:rsidRPr="00FA23FA">
        <w:rPr>
          <w:sz w:val="16"/>
        </w:rPr>
        <w:t xml:space="preserve"> concerning further </w:t>
      </w:r>
      <w:r w:rsidRPr="00FA23FA">
        <w:rPr>
          <w:b/>
          <w:sz w:val="16"/>
        </w:rPr>
        <w:t>Safety Precautions</w:t>
      </w:r>
      <w:r w:rsidRPr="00FA23FA">
        <w:rPr>
          <w:sz w:val="16"/>
        </w:rPr>
        <w:t xml:space="preserve"> required on the </w:t>
      </w:r>
      <w:r w:rsidRPr="00FA23FA">
        <w:rPr>
          <w:b/>
          <w:sz w:val="16"/>
        </w:rPr>
        <w:t>Requesting Safety Co-ordinator’s System</w:t>
      </w:r>
      <w:r w:rsidRPr="00FA23FA">
        <w:rPr>
          <w:sz w:val="16"/>
        </w:rPr>
        <w:t>.</w:t>
      </w:r>
    </w:p>
    <w:p w14:paraId="37AFC69C" w14:textId="77777777" w:rsidR="002E0752" w:rsidRPr="00FA23FA" w:rsidRDefault="002E0752" w:rsidP="002E0752">
      <w:pPr>
        <w:tabs>
          <w:tab w:val="left" w:pos="576"/>
          <w:tab w:val="left" w:pos="1584"/>
        </w:tabs>
        <w:ind w:left="576"/>
        <w:jc w:val="both"/>
        <w:rPr>
          <w:sz w:val="16"/>
        </w:rPr>
      </w:pPr>
    </w:p>
    <w:p w14:paraId="6D6331BA" w14:textId="77777777" w:rsidR="002E0752" w:rsidRPr="00FA23FA" w:rsidRDefault="002E0752" w:rsidP="002E0752">
      <w:pPr>
        <w:tabs>
          <w:tab w:val="left" w:pos="576"/>
          <w:tab w:val="left" w:pos="1584"/>
        </w:tabs>
        <w:ind w:firstLine="576"/>
        <w:jc w:val="both"/>
        <w:rPr>
          <w:sz w:val="16"/>
        </w:rPr>
      </w:pPr>
    </w:p>
    <w:p w14:paraId="11778B5C" w14:textId="77777777" w:rsidR="002E0752" w:rsidRPr="00FA23FA" w:rsidRDefault="002E0752" w:rsidP="002E0752">
      <w:pPr>
        <w:tabs>
          <w:tab w:val="left" w:pos="576"/>
          <w:tab w:val="left" w:pos="1584"/>
        </w:tabs>
        <w:jc w:val="both"/>
        <w:rPr>
          <w:sz w:val="16"/>
        </w:rPr>
      </w:pPr>
      <w:r w:rsidRPr="00FA23FA">
        <w:rPr>
          <w:sz w:val="16"/>
        </w:rPr>
        <w:t>1.2</w:t>
      </w:r>
      <w:r w:rsidRPr="00FA23FA">
        <w:rPr>
          <w:sz w:val="16"/>
        </w:rPr>
        <w:tab/>
      </w:r>
      <w:r w:rsidRPr="00FA23FA">
        <w:rPr>
          <w:b/>
          <w:sz w:val="16"/>
          <w:u w:val="single"/>
        </w:rPr>
        <w:t>SAFETY PRECAUTIONS</w:t>
      </w:r>
      <w:r w:rsidRPr="00FA23FA">
        <w:rPr>
          <w:sz w:val="16"/>
          <w:u w:val="single"/>
        </w:rPr>
        <w:t xml:space="preserve"> ESTABLISHED</w:t>
      </w:r>
    </w:p>
    <w:p w14:paraId="3229F35B" w14:textId="77777777" w:rsidR="002E0752" w:rsidRPr="00FA23FA" w:rsidRDefault="002E0752" w:rsidP="002E0752">
      <w:pPr>
        <w:tabs>
          <w:tab w:val="left" w:pos="576"/>
          <w:tab w:val="left" w:pos="1584"/>
        </w:tabs>
        <w:jc w:val="both"/>
        <w:rPr>
          <w:sz w:val="16"/>
        </w:rPr>
      </w:pPr>
    </w:p>
    <w:p w14:paraId="0E69C6F9" w14:textId="77777777" w:rsidR="002E0752" w:rsidRPr="00FA23FA" w:rsidRDefault="002E0752" w:rsidP="002E0752">
      <w:pPr>
        <w:tabs>
          <w:tab w:val="left" w:pos="576"/>
          <w:tab w:val="left" w:pos="1584"/>
        </w:tabs>
        <w:ind w:firstLine="576"/>
        <w:jc w:val="both"/>
        <w:rPr>
          <w:sz w:val="16"/>
        </w:rPr>
      </w:pPr>
      <w:r w:rsidRPr="00FA23FA">
        <w:rPr>
          <w:sz w:val="16"/>
        </w:rPr>
        <w:t>(a)</w:t>
      </w:r>
      <w:r w:rsidRPr="00FA23FA">
        <w:rPr>
          <w:sz w:val="16"/>
        </w:rPr>
        <w:tab/>
      </w:r>
      <w:r w:rsidRPr="00FA23FA">
        <w:rPr>
          <w:b/>
          <w:sz w:val="16"/>
          <w:u w:val="single"/>
        </w:rPr>
        <w:t>ISOLATION</w:t>
      </w:r>
    </w:p>
    <w:p w14:paraId="0B02FAED" w14:textId="77777777" w:rsidR="002E0752" w:rsidRPr="00FA23FA" w:rsidRDefault="002E0752" w:rsidP="002E0752">
      <w:pPr>
        <w:tabs>
          <w:tab w:val="left" w:pos="576"/>
          <w:tab w:val="left" w:pos="1584"/>
        </w:tabs>
        <w:jc w:val="both"/>
        <w:rPr>
          <w:sz w:val="16"/>
        </w:rPr>
      </w:pPr>
    </w:p>
    <w:p w14:paraId="0C611FFB" w14:textId="77777777" w:rsidR="002E0752" w:rsidRPr="00FA23FA" w:rsidRDefault="002E0752" w:rsidP="002E0752">
      <w:pPr>
        <w:tabs>
          <w:tab w:val="left" w:pos="576"/>
          <w:tab w:val="left" w:pos="1584"/>
        </w:tabs>
        <w:ind w:left="576"/>
        <w:jc w:val="both"/>
        <w:rPr>
          <w:sz w:val="16"/>
        </w:rPr>
      </w:pPr>
      <w:r w:rsidRPr="00FA23FA">
        <w:rPr>
          <w:sz w:val="16"/>
        </w:rPr>
        <w:t xml:space="preserve">[State the </w:t>
      </w:r>
      <w:r w:rsidRPr="00FA23FA">
        <w:rPr>
          <w:b/>
          <w:sz w:val="16"/>
        </w:rPr>
        <w:t>Location(s)</w:t>
      </w:r>
      <w:r w:rsidRPr="00FA23FA">
        <w:rPr>
          <w:sz w:val="16"/>
        </w:rPr>
        <w:t xml:space="preserve"> at which </w:t>
      </w:r>
      <w:r w:rsidRPr="00FA23FA">
        <w:rPr>
          <w:b/>
          <w:sz w:val="16"/>
        </w:rPr>
        <w:t>Isolation</w:t>
      </w:r>
      <w:r w:rsidRPr="00FA23FA">
        <w:rPr>
          <w:sz w:val="16"/>
        </w:rPr>
        <w:t xml:space="preserve"> has been established (whether on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or on the </w:t>
      </w:r>
      <w:r w:rsidRPr="00FA23FA">
        <w:rPr>
          <w:b/>
          <w:sz w:val="16"/>
        </w:rPr>
        <w:t>System</w:t>
      </w:r>
      <w:r w:rsidRPr="00FA23FA">
        <w:rPr>
          <w:sz w:val="16"/>
        </w:rPr>
        <w:t xml:space="preserve"> of another </w:t>
      </w:r>
      <w:r w:rsidRPr="00FA23FA">
        <w:rPr>
          <w:b/>
          <w:sz w:val="16"/>
        </w:rPr>
        <w:t>User</w:t>
      </w:r>
      <w:r w:rsidRPr="00FA23FA">
        <w:rPr>
          <w:sz w:val="16"/>
        </w:rPr>
        <w:t xml:space="preserve"> connected to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For each </w:t>
      </w:r>
      <w:r w:rsidRPr="00FA23FA">
        <w:rPr>
          <w:b/>
          <w:sz w:val="16"/>
        </w:rPr>
        <w:t>Location</w:t>
      </w:r>
      <w:r w:rsidRPr="00FA23FA">
        <w:rPr>
          <w:sz w:val="16"/>
        </w:rPr>
        <w:t xml:space="preserve">, identify each point of </w:t>
      </w:r>
      <w:r w:rsidRPr="00FA23FA">
        <w:rPr>
          <w:b/>
          <w:sz w:val="16"/>
        </w:rPr>
        <w:t>Isolation</w:t>
      </w:r>
      <w:r w:rsidRPr="00FA23FA">
        <w:rPr>
          <w:sz w:val="16"/>
        </w:rPr>
        <w:t xml:space="preserve">. For each point of </w:t>
      </w:r>
      <w:r w:rsidRPr="00FA23FA">
        <w:rPr>
          <w:b/>
          <w:sz w:val="16"/>
        </w:rPr>
        <w:t>Isolation</w:t>
      </w:r>
      <w:r w:rsidRPr="00FA23FA">
        <w:rPr>
          <w:sz w:val="16"/>
        </w:rPr>
        <w:t xml:space="preserve">, state the means by which the </w:t>
      </w:r>
      <w:r w:rsidRPr="00FA23FA">
        <w:rPr>
          <w:b/>
          <w:sz w:val="16"/>
        </w:rPr>
        <w:t>Isolation</w:t>
      </w:r>
      <w:r w:rsidRPr="00FA23FA">
        <w:rPr>
          <w:sz w:val="16"/>
        </w:rPr>
        <w:t xml:space="preserve"> has been achieved, and whether, immobilised and </w:t>
      </w:r>
      <w:r w:rsidRPr="00FA23FA">
        <w:rPr>
          <w:b/>
          <w:sz w:val="16"/>
        </w:rPr>
        <w:t>Locked</w:t>
      </w:r>
      <w:r w:rsidRPr="00FA23FA">
        <w:rPr>
          <w:sz w:val="16"/>
        </w:rPr>
        <w:t xml:space="preserve">, </w:t>
      </w:r>
      <w:r w:rsidRPr="00FA23FA">
        <w:rPr>
          <w:b/>
          <w:sz w:val="16"/>
        </w:rPr>
        <w:t>Caution Notice</w:t>
      </w:r>
      <w:r w:rsidRPr="00FA23FA">
        <w:rPr>
          <w:sz w:val="16"/>
        </w:rPr>
        <w:t xml:space="preserve"> affixed, other safety procedures applied, as appropriate.]</w:t>
      </w:r>
    </w:p>
    <w:p w14:paraId="05149769" w14:textId="77777777" w:rsidR="002E0752" w:rsidRPr="00FA23FA" w:rsidRDefault="002E0752" w:rsidP="002E0752">
      <w:pPr>
        <w:tabs>
          <w:tab w:val="left" w:pos="576"/>
          <w:tab w:val="left" w:pos="1584"/>
        </w:tabs>
        <w:jc w:val="both"/>
        <w:rPr>
          <w:sz w:val="16"/>
        </w:rPr>
      </w:pPr>
    </w:p>
    <w:p w14:paraId="0201459B"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05D7F01A" w14:textId="77777777" w:rsidR="002E0752" w:rsidRPr="00FA23FA" w:rsidRDefault="002E0752" w:rsidP="002E0752">
      <w:pPr>
        <w:tabs>
          <w:tab w:val="left" w:pos="576"/>
          <w:tab w:val="left" w:pos="1584"/>
        </w:tabs>
        <w:jc w:val="both"/>
        <w:rPr>
          <w:sz w:val="16"/>
        </w:rPr>
      </w:pPr>
    </w:p>
    <w:p w14:paraId="4822D00B"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7A94021C" w14:textId="77777777" w:rsidR="002E0752" w:rsidRPr="00FA23FA" w:rsidRDefault="002E0752" w:rsidP="002E0752">
      <w:pPr>
        <w:tabs>
          <w:tab w:val="left" w:pos="576"/>
          <w:tab w:val="left" w:pos="1584"/>
        </w:tabs>
        <w:jc w:val="both"/>
        <w:rPr>
          <w:sz w:val="16"/>
        </w:rPr>
      </w:pPr>
    </w:p>
    <w:p w14:paraId="1B21F212"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005066CC" w14:textId="77777777" w:rsidR="002E0752" w:rsidRPr="00FA23FA" w:rsidRDefault="002E0752" w:rsidP="002E0752">
      <w:pPr>
        <w:tabs>
          <w:tab w:val="left" w:pos="576"/>
          <w:tab w:val="left" w:pos="1584"/>
        </w:tabs>
        <w:jc w:val="both"/>
        <w:rPr>
          <w:sz w:val="16"/>
        </w:rPr>
      </w:pPr>
    </w:p>
    <w:p w14:paraId="278453D0" w14:textId="77777777" w:rsidR="002E0752" w:rsidRPr="00FA23FA" w:rsidRDefault="002E0752" w:rsidP="002E0752">
      <w:pPr>
        <w:tabs>
          <w:tab w:val="left" w:pos="576"/>
          <w:tab w:val="left" w:pos="1584"/>
        </w:tabs>
        <w:ind w:left="576"/>
        <w:jc w:val="both"/>
        <w:rPr>
          <w:sz w:val="16"/>
        </w:rPr>
      </w:pPr>
      <w:r w:rsidRPr="00FA23FA">
        <w:rPr>
          <w:sz w:val="16"/>
        </w:rPr>
        <w:t>(b)</w:t>
      </w:r>
      <w:r w:rsidRPr="00FA23FA">
        <w:rPr>
          <w:sz w:val="16"/>
        </w:rPr>
        <w:tab/>
      </w:r>
      <w:r w:rsidRPr="00FA23FA">
        <w:rPr>
          <w:b/>
          <w:sz w:val="16"/>
          <w:u w:val="single"/>
        </w:rPr>
        <w:t>EARTHING</w:t>
      </w:r>
    </w:p>
    <w:p w14:paraId="1A9012C8" w14:textId="77777777" w:rsidR="002E0752" w:rsidRPr="00FA23FA" w:rsidRDefault="002E0752" w:rsidP="002E0752">
      <w:pPr>
        <w:tabs>
          <w:tab w:val="left" w:pos="576"/>
          <w:tab w:val="left" w:pos="1584"/>
        </w:tabs>
        <w:jc w:val="both"/>
        <w:rPr>
          <w:sz w:val="16"/>
        </w:rPr>
      </w:pPr>
    </w:p>
    <w:p w14:paraId="242D37B5" w14:textId="77777777" w:rsidR="002E0752" w:rsidRPr="00FA23FA" w:rsidRDefault="002E0752" w:rsidP="002E0752">
      <w:pPr>
        <w:tabs>
          <w:tab w:val="left" w:pos="576"/>
          <w:tab w:val="left" w:pos="1584"/>
        </w:tabs>
        <w:ind w:left="576"/>
        <w:jc w:val="both"/>
        <w:rPr>
          <w:sz w:val="16"/>
        </w:rPr>
      </w:pPr>
      <w:r w:rsidRPr="00FA23FA">
        <w:rPr>
          <w:sz w:val="16"/>
        </w:rPr>
        <w:t xml:space="preserve">[State the </w:t>
      </w:r>
      <w:r w:rsidRPr="00FA23FA">
        <w:rPr>
          <w:b/>
          <w:sz w:val="16"/>
        </w:rPr>
        <w:t>Location(s)</w:t>
      </w:r>
      <w:r w:rsidRPr="00FA23FA">
        <w:rPr>
          <w:sz w:val="16"/>
        </w:rPr>
        <w:t xml:space="preserve"> at which </w:t>
      </w:r>
      <w:r w:rsidRPr="00FA23FA">
        <w:rPr>
          <w:b/>
          <w:sz w:val="16"/>
        </w:rPr>
        <w:t>Earthing</w:t>
      </w:r>
      <w:r w:rsidRPr="00FA23FA">
        <w:rPr>
          <w:sz w:val="16"/>
        </w:rPr>
        <w:t xml:space="preserve"> has been established (whether on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or on the </w:t>
      </w:r>
      <w:r w:rsidRPr="00FA23FA">
        <w:rPr>
          <w:b/>
          <w:sz w:val="16"/>
        </w:rPr>
        <w:t>System</w:t>
      </w:r>
      <w:r w:rsidRPr="00FA23FA">
        <w:rPr>
          <w:sz w:val="16"/>
        </w:rPr>
        <w:t xml:space="preserve"> of another </w:t>
      </w:r>
      <w:r w:rsidRPr="00FA23FA">
        <w:rPr>
          <w:b/>
          <w:sz w:val="16"/>
        </w:rPr>
        <w:t>User</w:t>
      </w:r>
      <w:r w:rsidRPr="00FA23FA">
        <w:rPr>
          <w:sz w:val="16"/>
        </w:rPr>
        <w:t xml:space="preserve"> connected to the </w:t>
      </w:r>
      <w:r w:rsidRPr="00FA23FA">
        <w:rPr>
          <w:b/>
          <w:sz w:val="16"/>
        </w:rPr>
        <w:t>Implementing Safety Co-ordinator</w:t>
      </w:r>
      <w:smartTag w:uri="urn:schemas-microsoft-com:office:smarttags" w:element="PersonName">
        <w:r w:rsidRPr="00FA23FA">
          <w:rPr>
            <w:b/>
            <w:sz w:val="16"/>
          </w:rPr>
          <w:t>'</w:t>
        </w:r>
      </w:smartTag>
      <w:r w:rsidRPr="00FA23FA">
        <w:rPr>
          <w:b/>
          <w:sz w:val="16"/>
        </w:rPr>
        <w:t>s System</w:t>
      </w:r>
      <w:r w:rsidRPr="00FA23FA">
        <w:rPr>
          <w:sz w:val="16"/>
        </w:rPr>
        <w:t xml:space="preserve">). For each </w:t>
      </w:r>
      <w:r w:rsidRPr="00FA23FA">
        <w:rPr>
          <w:b/>
          <w:sz w:val="16"/>
        </w:rPr>
        <w:t>Location</w:t>
      </w:r>
      <w:r w:rsidRPr="00FA23FA">
        <w:rPr>
          <w:sz w:val="16"/>
        </w:rPr>
        <w:t xml:space="preserve">, identify each point of </w:t>
      </w:r>
      <w:r w:rsidRPr="00FA23FA">
        <w:rPr>
          <w:b/>
          <w:sz w:val="16"/>
        </w:rPr>
        <w:t>Earthing</w:t>
      </w:r>
      <w:r w:rsidRPr="00FA23FA">
        <w:rPr>
          <w:sz w:val="16"/>
        </w:rPr>
        <w:t xml:space="preserve">. For each point of </w:t>
      </w:r>
      <w:r w:rsidRPr="00FA23FA">
        <w:rPr>
          <w:b/>
          <w:sz w:val="16"/>
        </w:rPr>
        <w:t>Earthing</w:t>
      </w:r>
      <w:r w:rsidRPr="00FA23FA">
        <w:rPr>
          <w:sz w:val="16"/>
        </w:rPr>
        <w:t xml:space="preserve">, state the means by which </w:t>
      </w:r>
      <w:r w:rsidRPr="00FA23FA">
        <w:rPr>
          <w:b/>
          <w:sz w:val="16"/>
        </w:rPr>
        <w:t>Earthing</w:t>
      </w:r>
      <w:r w:rsidRPr="00FA23FA">
        <w:rPr>
          <w:sz w:val="16"/>
        </w:rPr>
        <w:t xml:space="preserve"> has been achieved, and whether, immobilised and </w:t>
      </w:r>
      <w:r w:rsidRPr="00FA23FA">
        <w:rPr>
          <w:b/>
          <w:sz w:val="16"/>
        </w:rPr>
        <w:t>Locked</w:t>
      </w:r>
      <w:r w:rsidRPr="00FA23FA">
        <w:rPr>
          <w:sz w:val="16"/>
        </w:rPr>
        <w:t>, other safety procedures applied, as appropriate].</w:t>
      </w:r>
    </w:p>
    <w:p w14:paraId="75BEE54E" w14:textId="77777777" w:rsidR="002E0752" w:rsidRPr="00FA23FA" w:rsidRDefault="002E0752" w:rsidP="002E0752">
      <w:pPr>
        <w:tabs>
          <w:tab w:val="left" w:pos="576"/>
          <w:tab w:val="left" w:pos="1584"/>
        </w:tabs>
        <w:jc w:val="both"/>
        <w:rPr>
          <w:sz w:val="16"/>
        </w:rPr>
      </w:pPr>
    </w:p>
    <w:p w14:paraId="376FD746"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58A26EAC" w14:textId="77777777" w:rsidR="002E0752" w:rsidRPr="00FA23FA" w:rsidRDefault="002E0752" w:rsidP="002E0752">
      <w:pPr>
        <w:tabs>
          <w:tab w:val="left" w:pos="576"/>
          <w:tab w:val="left" w:pos="1584"/>
        </w:tabs>
        <w:jc w:val="both"/>
        <w:rPr>
          <w:sz w:val="16"/>
        </w:rPr>
      </w:pPr>
    </w:p>
    <w:p w14:paraId="6A7C98F2"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49045B4C" w14:textId="77777777" w:rsidR="002E0752" w:rsidRPr="00FA23FA" w:rsidRDefault="002E0752" w:rsidP="002E0752">
      <w:pPr>
        <w:tabs>
          <w:tab w:val="left" w:pos="576"/>
          <w:tab w:val="left" w:pos="1584"/>
        </w:tabs>
        <w:jc w:val="both"/>
        <w:rPr>
          <w:sz w:val="16"/>
        </w:rPr>
      </w:pPr>
    </w:p>
    <w:p w14:paraId="472F5537" w14:textId="77777777" w:rsidR="002E0752" w:rsidRPr="00FA23FA" w:rsidRDefault="002E0752" w:rsidP="002E0752">
      <w:pPr>
        <w:tabs>
          <w:tab w:val="left" w:pos="576"/>
          <w:tab w:val="left" w:pos="1584"/>
        </w:tabs>
        <w:ind w:firstLine="576"/>
        <w:jc w:val="both"/>
        <w:rPr>
          <w:sz w:val="16"/>
        </w:rPr>
      </w:pPr>
      <w:r w:rsidRPr="00FA23FA">
        <w:rPr>
          <w:sz w:val="16"/>
        </w:rPr>
        <w:t>______________________________________________________________________________________________</w:t>
      </w:r>
    </w:p>
    <w:p w14:paraId="7DE4FA51" w14:textId="77777777" w:rsidR="002E0752" w:rsidRPr="00FA23FA" w:rsidRDefault="002E0752" w:rsidP="002E0752">
      <w:pPr>
        <w:tabs>
          <w:tab w:val="left" w:pos="576"/>
          <w:tab w:val="left" w:pos="1584"/>
        </w:tabs>
        <w:jc w:val="both"/>
        <w:rPr>
          <w:sz w:val="16"/>
        </w:rPr>
      </w:pPr>
    </w:p>
    <w:p w14:paraId="5463DF60" w14:textId="77777777" w:rsidR="002E0752" w:rsidRPr="00FA23FA" w:rsidRDefault="002E0752" w:rsidP="002E0752">
      <w:pPr>
        <w:tabs>
          <w:tab w:val="left" w:pos="576"/>
          <w:tab w:val="left" w:pos="1584"/>
        </w:tabs>
        <w:ind w:left="576" w:hanging="576"/>
        <w:jc w:val="both"/>
        <w:rPr>
          <w:sz w:val="16"/>
        </w:rPr>
      </w:pPr>
      <w:r w:rsidRPr="00FA23FA">
        <w:rPr>
          <w:sz w:val="16"/>
        </w:rPr>
        <w:t>1.3</w:t>
      </w:r>
      <w:r w:rsidRPr="00FA23FA">
        <w:rPr>
          <w:sz w:val="16"/>
        </w:rPr>
        <w:tab/>
      </w:r>
      <w:r w:rsidRPr="00FA23FA">
        <w:rPr>
          <w:sz w:val="16"/>
          <w:u w:val="single"/>
        </w:rPr>
        <w:t>ISSUE</w:t>
      </w:r>
    </w:p>
    <w:p w14:paraId="167D39B9" w14:textId="77777777" w:rsidR="002E0752" w:rsidRPr="00FA23FA" w:rsidRDefault="002E0752" w:rsidP="002E0752">
      <w:pPr>
        <w:tabs>
          <w:tab w:val="left" w:pos="576"/>
          <w:tab w:val="left" w:pos="1584"/>
        </w:tabs>
        <w:jc w:val="both"/>
        <w:rPr>
          <w:sz w:val="16"/>
        </w:rPr>
      </w:pPr>
    </w:p>
    <w:p w14:paraId="5D1C2B7F" w14:textId="77777777" w:rsidR="002E0752" w:rsidRPr="00FA23FA" w:rsidRDefault="002E0752" w:rsidP="002E0752">
      <w:pPr>
        <w:tabs>
          <w:tab w:val="left" w:pos="576"/>
          <w:tab w:val="left" w:pos="1584"/>
        </w:tabs>
        <w:ind w:left="576"/>
        <w:jc w:val="both"/>
        <w:rPr>
          <w:sz w:val="16"/>
        </w:rPr>
      </w:pPr>
      <w:r w:rsidRPr="00FA23FA">
        <w:rPr>
          <w:sz w:val="16"/>
        </w:rPr>
        <w:t xml:space="preserve">I have confirmed to ________________________________________ (name of </w:t>
      </w:r>
      <w:r w:rsidRPr="00FA23FA">
        <w:rPr>
          <w:b/>
          <w:sz w:val="16"/>
        </w:rPr>
        <w:t>Requesting</w:t>
      </w:r>
      <w:r w:rsidRPr="00FA23FA">
        <w:rPr>
          <w:sz w:val="16"/>
        </w:rPr>
        <w:t xml:space="preserve"> </w:t>
      </w:r>
      <w:r w:rsidRPr="00FA23FA">
        <w:rPr>
          <w:b/>
          <w:sz w:val="16"/>
        </w:rPr>
        <w:t>Safety Co-ordinator</w:t>
      </w:r>
      <w:r w:rsidRPr="00FA23FA">
        <w:rPr>
          <w:sz w:val="16"/>
        </w:rPr>
        <w:t xml:space="preserve">) at __________________________________________ (location) that the </w:t>
      </w:r>
      <w:r w:rsidRPr="00FA23FA">
        <w:rPr>
          <w:b/>
          <w:sz w:val="16"/>
        </w:rPr>
        <w:t>Safety Precautions</w:t>
      </w:r>
      <w:r w:rsidRPr="00FA23FA">
        <w:rPr>
          <w:sz w:val="16"/>
        </w:rPr>
        <w:t xml:space="preserve"> identified in paragraph 1.2 have been established and that instructions will not be issued at my location for their removal until this </w:t>
      </w:r>
      <w:r w:rsidRPr="00FA23FA">
        <w:rPr>
          <w:b/>
          <w:sz w:val="16"/>
        </w:rPr>
        <w:t>RISSP</w:t>
      </w:r>
      <w:r w:rsidRPr="00FA23FA">
        <w:rPr>
          <w:sz w:val="16"/>
        </w:rPr>
        <w:t xml:space="preserve"> is cancelled.</w:t>
      </w:r>
    </w:p>
    <w:p w14:paraId="1CBD974F" w14:textId="77777777" w:rsidR="002E0752" w:rsidRPr="00FA23FA" w:rsidRDefault="002E0752" w:rsidP="002E0752">
      <w:pPr>
        <w:tabs>
          <w:tab w:val="left" w:pos="576"/>
          <w:tab w:val="left" w:pos="1584"/>
        </w:tabs>
        <w:jc w:val="both"/>
        <w:rPr>
          <w:sz w:val="16"/>
        </w:rPr>
      </w:pPr>
    </w:p>
    <w:p w14:paraId="306261F4" w14:textId="77777777" w:rsidR="002E0752" w:rsidRPr="00FA23FA" w:rsidRDefault="002E0752" w:rsidP="002E0752">
      <w:pPr>
        <w:tabs>
          <w:tab w:val="left" w:pos="576"/>
          <w:tab w:val="left" w:pos="1584"/>
        </w:tabs>
        <w:jc w:val="both"/>
        <w:rPr>
          <w:sz w:val="16"/>
        </w:rPr>
      </w:pPr>
    </w:p>
    <w:p w14:paraId="4954A695" w14:textId="77777777" w:rsidR="002E0752" w:rsidRPr="00FA23FA" w:rsidRDefault="002E0752" w:rsidP="002E0752">
      <w:pPr>
        <w:tabs>
          <w:tab w:val="left" w:pos="576"/>
          <w:tab w:val="left" w:pos="1584"/>
        </w:tabs>
        <w:ind w:firstLine="576"/>
        <w:jc w:val="both"/>
        <w:rPr>
          <w:sz w:val="16"/>
        </w:rPr>
      </w:pPr>
      <w:r w:rsidRPr="00FA23FA">
        <w:rPr>
          <w:sz w:val="16"/>
        </w:rPr>
        <w:t>Signed ...............................................................(</w:t>
      </w:r>
      <w:r w:rsidRPr="00FA23FA">
        <w:rPr>
          <w:b/>
          <w:sz w:val="16"/>
        </w:rPr>
        <w:t>Implementing</w:t>
      </w:r>
      <w:r w:rsidRPr="00FA23FA">
        <w:rPr>
          <w:sz w:val="16"/>
        </w:rPr>
        <w:t xml:space="preserve"> </w:t>
      </w:r>
      <w:r w:rsidRPr="00FA23FA">
        <w:rPr>
          <w:b/>
          <w:sz w:val="16"/>
        </w:rPr>
        <w:t>Safety Co-ordinator</w:t>
      </w:r>
      <w:r w:rsidRPr="00FA23FA">
        <w:rPr>
          <w:sz w:val="16"/>
        </w:rPr>
        <w:t xml:space="preserve">) </w:t>
      </w:r>
    </w:p>
    <w:p w14:paraId="4F876CE8" w14:textId="77777777" w:rsidR="002E0752" w:rsidRPr="00FA23FA" w:rsidRDefault="002E0752" w:rsidP="002E0752">
      <w:pPr>
        <w:tabs>
          <w:tab w:val="left" w:pos="576"/>
          <w:tab w:val="left" w:pos="1584"/>
        </w:tabs>
        <w:jc w:val="both"/>
        <w:rPr>
          <w:sz w:val="16"/>
        </w:rPr>
      </w:pPr>
    </w:p>
    <w:p w14:paraId="1969E4C3" w14:textId="77777777" w:rsidR="002E0752" w:rsidRPr="00FA23FA" w:rsidRDefault="002E0752" w:rsidP="002E0752">
      <w:pPr>
        <w:tabs>
          <w:tab w:val="left" w:pos="576"/>
          <w:tab w:val="left" w:pos="1584"/>
        </w:tabs>
        <w:ind w:firstLine="576"/>
        <w:jc w:val="both"/>
        <w:rPr>
          <w:sz w:val="16"/>
        </w:rPr>
      </w:pPr>
      <w:r w:rsidRPr="00FA23FA">
        <w:rPr>
          <w:sz w:val="16"/>
        </w:rPr>
        <w:t>at ...............................................(time) on ...................................................... (Date)</w:t>
      </w:r>
    </w:p>
    <w:p w14:paraId="0E79D693" w14:textId="77777777" w:rsidR="002E0752" w:rsidRPr="00FA23FA" w:rsidRDefault="002E0752" w:rsidP="002E0752">
      <w:pPr>
        <w:tabs>
          <w:tab w:val="left" w:pos="576"/>
          <w:tab w:val="left" w:pos="1584"/>
        </w:tabs>
        <w:ind w:firstLine="576"/>
        <w:jc w:val="both"/>
        <w:rPr>
          <w:sz w:val="16"/>
        </w:rPr>
      </w:pPr>
      <w:r w:rsidRPr="00FA23FA">
        <w:rPr>
          <w:sz w:val="16"/>
        </w:rPr>
        <w:br w:type="page"/>
      </w:r>
      <w:r w:rsidRPr="00FA23FA">
        <w:rPr>
          <w:sz w:val="16"/>
          <w:u w:val="single"/>
        </w:rPr>
        <w:lastRenderedPageBreak/>
        <w:t>PART 2</w:t>
      </w:r>
    </w:p>
    <w:p w14:paraId="73296EAF" w14:textId="77777777" w:rsidR="002E0752" w:rsidRPr="00FA23FA" w:rsidRDefault="002E0752" w:rsidP="002E0752">
      <w:pPr>
        <w:tabs>
          <w:tab w:val="left" w:pos="576"/>
          <w:tab w:val="left" w:pos="1584"/>
        </w:tabs>
        <w:jc w:val="both"/>
        <w:rPr>
          <w:sz w:val="16"/>
        </w:rPr>
      </w:pPr>
    </w:p>
    <w:p w14:paraId="17883300" w14:textId="77777777" w:rsidR="002E0752" w:rsidRPr="00FA23FA" w:rsidRDefault="002E0752" w:rsidP="002E0752">
      <w:pPr>
        <w:tabs>
          <w:tab w:val="left" w:pos="576"/>
          <w:tab w:val="left" w:pos="1584"/>
        </w:tabs>
        <w:jc w:val="both"/>
        <w:rPr>
          <w:sz w:val="16"/>
        </w:rPr>
      </w:pPr>
      <w:r w:rsidRPr="00FA23FA">
        <w:rPr>
          <w:sz w:val="16"/>
        </w:rPr>
        <w:t>2.1</w:t>
      </w:r>
      <w:r w:rsidRPr="00FA23FA">
        <w:rPr>
          <w:sz w:val="16"/>
        </w:rPr>
        <w:tab/>
      </w:r>
      <w:r w:rsidRPr="00FA23FA">
        <w:rPr>
          <w:sz w:val="16"/>
          <w:u w:val="single"/>
        </w:rPr>
        <w:t>CANCELLATION</w:t>
      </w:r>
    </w:p>
    <w:p w14:paraId="5F19518D" w14:textId="77777777" w:rsidR="002E0752" w:rsidRPr="00FA23FA" w:rsidRDefault="002E0752" w:rsidP="002E0752">
      <w:pPr>
        <w:tabs>
          <w:tab w:val="left" w:pos="576"/>
          <w:tab w:val="left" w:pos="1584"/>
        </w:tabs>
        <w:jc w:val="both"/>
        <w:rPr>
          <w:sz w:val="16"/>
        </w:rPr>
      </w:pPr>
    </w:p>
    <w:p w14:paraId="695A8428" w14:textId="77777777" w:rsidR="002E0752" w:rsidRPr="00FA23FA" w:rsidRDefault="002E0752" w:rsidP="002E0752">
      <w:pPr>
        <w:tabs>
          <w:tab w:val="left" w:pos="576"/>
          <w:tab w:val="left" w:pos="1584"/>
        </w:tabs>
        <w:ind w:left="576"/>
        <w:jc w:val="both"/>
        <w:rPr>
          <w:sz w:val="16"/>
        </w:rPr>
      </w:pPr>
      <w:r w:rsidRPr="00FA23FA">
        <w:rPr>
          <w:sz w:val="16"/>
        </w:rPr>
        <w:t xml:space="preserve">l have received confirmation from _________________________________________ (name of the </w:t>
      </w:r>
      <w:r w:rsidRPr="00FA23FA">
        <w:rPr>
          <w:b/>
          <w:sz w:val="16"/>
        </w:rPr>
        <w:t>Requesting</w:t>
      </w:r>
      <w:r w:rsidRPr="00FA23FA">
        <w:rPr>
          <w:sz w:val="16"/>
        </w:rPr>
        <w:t xml:space="preserve"> </w:t>
      </w:r>
      <w:r w:rsidRPr="00FA23FA">
        <w:rPr>
          <w:b/>
          <w:sz w:val="16"/>
        </w:rPr>
        <w:t>Safety Co-ordinator</w:t>
      </w:r>
      <w:r w:rsidRPr="00FA23FA">
        <w:rPr>
          <w:sz w:val="16"/>
        </w:rPr>
        <w:t xml:space="preserve">) at ________________________________________ (location) that the </w:t>
      </w:r>
      <w:r w:rsidRPr="00FA23FA">
        <w:rPr>
          <w:b/>
          <w:sz w:val="16"/>
        </w:rPr>
        <w:t>Safety Precautions</w:t>
      </w:r>
      <w:r w:rsidRPr="00FA23FA">
        <w:rPr>
          <w:sz w:val="16"/>
        </w:rPr>
        <w:t xml:space="preserve"> set out in paragraph 1.2 are no longer required and accordingly the </w:t>
      </w:r>
      <w:r w:rsidRPr="00FA23FA">
        <w:rPr>
          <w:b/>
          <w:sz w:val="16"/>
        </w:rPr>
        <w:t>RISSP</w:t>
      </w:r>
      <w:r w:rsidRPr="00FA23FA">
        <w:rPr>
          <w:sz w:val="16"/>
        </w:rPr>
        <w:t xml:space="preserve"> is cancelled.</w:t>
      </w:r>
    </w:p>
    <w:p w14:paraId="508CEEFD" w14:textId="77777777" w:rsidR="002E0752" w:rsidRPr="00FA23FA" w:rsidRDefault="002E0752" w:rsidP="002E0752">
      <w:pPr>
        <w:tabs>
          <w:tab w:val="left" w:pos="576"/>
          <w:tab w:val="left" w:pos="1584"/>
        </w:tabs>
        <w:jc w:val="both"/>
        <w:rPr>
          <w:sz w:val="16"/>
        </w:rPr>
      </w:pPr>
    </w:p>
    <w:p w14:paraId="49B92E6F" w14:textId="77777777" w:rsidR="002E0752" w:rsidRPr="00FA23FA" w:rsidRDefault="002E0752" w:rsidP="002E0752">
      <w:pPr>
        <w:tabs>
          <w:tab w:val="left" w:pos="576"/>
          <w:tab w:val="left" w:pos="1584"/>
        </w:tabs>
        <w:jc w:val="both"/>
        <w:rPr>
          <w:sz w:val="16"/>
        </w:rPr>
      </w:pPr>
    </w:p>
    <w:p w14:paraId="60373FF3" w14:textId="77777777" w:rsidR="002E0752" w:rsidRPr="00FA23FA" w:rsidRDefault="002E0752" w:rsidP="002E0752">
      <w:pPr>
        <w:tabs>
          <w:tab w:val="left" w:pos="576"/>
          <w:tab w:val="left" w:pos="1584"/>
        </w:tabs>
        <w:jc w:val="both"/>
        <w:rPr>
          <w:sz w:val="16"/>
        </w:rPr>
      </w:pPr>
    </w:p>
    <w:p w14:paraId="429D2F22" w14:textId="77777777" w:rsidR="002E0752" w:rsidRPr="00FA23FA" w:rsidRDefault="002E0752" w:rsidP="002E0752">
      <w:pPr>
        <w:tabs>
          <w:tab w:val="left" w:pos="576"/>
          <w:tab w:val="left" w:pos="1584"/>
        </w:tabs>
        <w:ind w:firstLine="576"/>
        <w:jc w:val="both"/>
        <w:rPr>
          <w:sz w:val="16"/>
        </w:rPr>
      </w:pPr>
      <w:r w:rsidRPr="00FA23FA">
        <w:rPr>
          <w:sz w:val="16"/>
        </w:rPr>
        <w:t>Signed ................................................................(</w:t>
      </w:r>
      <w:r w:rsidRPr="00FA23FA">
        <w:rPr>
          <w:b/>
          <w:sz w:val="16"/>
        </w:rPr>
        <w:t>Implementing</w:t>
      </w:r>
      <w:r w:rsidRPr="00FA23FA">
        <w:rPr>
          <w:sz w:val="16"/>
        </w:rPr>
        <w:t xml:space="preserve"> </w:t>
      </w:r>
      <w:r w:rsidRPr="00FA23FA">
        <w:rPr>
          <w:b/>
          <w:sz w:val="16"/>
        </w:rPr>
        <w:t>Safety Co-ordinator</w:t>
      </w:r>
      <w:r w:rsidRPr="00FA23FA">
        <w:rPr>
          <w:sz w:val="16"/>
        </w:rPr>
        <w:t xml:space="preserve">) </w:t>
      </w:r>
    </w:p>
    <w:p w14:paraId="23260DBC" w14:textId="77777777" w:rsidR="002E0752" w:rsidRPr="00FA23FA" w:rsidRDefault="002E0752" w:rsidP="002E0752">
      <w:pPr>
        <w:tabs>
          <w:tab w:val="left" w:pos="576"/>
          <w:tab w:val="left" w:pos="1584"/>
        </w:tabs>
        <w:jc w:val="both"/>
        <w:rPr>
          <w:sz w:val="16"/>
        </w:rPr>
      </w:pPr>
    </w:p>
    <w:p w14:paraId="05E9ABBC" w14:textId="77777777" w:rsidR="002E0752" w:rsidRPr="00FA23FA" w:rsidRDefault="002E0752" w:rsidP="002E0752">
      <w:pPr>
        <w:tabs>
          <w:tab w:val="left" w:pos="576"/>
          <w:tab w:val="left" w:pos="1584"/>
        </w:tabs>
        <w:ind w:firstLine="576"/>
        <w:jc w:val="both"/>
        <w:rPr>
          <w:sz w:val="16"/>
        </w:rPr>
      </w:pPr>
      <w:r w:rsidRPr="00FA23FA">
        <w:rPr>
          <w:sz w:val="16"/>
        </w:rPr>
        <w:t>at ................................................(time) on ........................................................ (Date)</w:t>
      </w:r>
    </w:p>
    <w:p w14:paraId="706DF4E1" w14:textId="77777777" w:rsidR="002E0752" w:rsidRPr="00FA23FA" w:rsidRDefault="002E0752" w:rsidP="002E0752">
      <w:pPr>
        <w:tabs>
          <w:tab w:val="left" w:pos="576"/>
          <w:tab w:val="left" w:pos="1584"/>
        </w:tabs>
        <w:jc w:val="both"/>
        <w:rPr>
          <w:sz w:val="16"/>
        </w:rPr>
      </w:pPr>
    </w:p>
    <w:p w14:paraId="455854AC" w14:textId="77777777" w:rsidR="002E0752" w:rsidRPr="00FA23FA" w:rsidRDefault="002E0752" w:rsidP="002E0752">
      <w:pPr>
        <w:tabs>
          <w:tab w:val="left" w:pos="576"/>
          <w:tab w:val="left" w:pos="1584"/>
        </w:tabs>
        <w:ind w:firstLine="576"/>
        <w:jc w:val="both"/>
      </w:pPr>
      <w:r w:rsidRPr="00FA23FA">
        <w:rPr>
          <w:sz w:val="16"/>
        </w:rPr>
        <w:t>(Note: This form to be of a different colour from RISSP-R)</w:t>
      </w:r>
    </w:p>
    <w:p w14:paraId="68B52AEA" w14:textId="77777777" w:rsidR="002E0752" w:rsidRPr="00FA23FA" w:rsidRDefault="002E0752" w:rsidP="002E0752">
      <w:pPr>
        <w:tabs>
          <w:tab w:val="left" w:pos="576"/>
          <w:tab w:val="left" w:pos="1584"/>
        </w:tabs>
        <w:ind w:firstLine="576"/>
        <w:jc w:val="both"/>
      </w:pPr>
    </w:p>
    <w:p w14:paraId="093C4A72" w14:textId="77777777" w:rsidR="002E0752" w:rsidRPr="00FA23FA" w:rsidRDefault="002E0752" w:rsidP="002E0752">
      <w:pPr>
        <w:tabs>
          <w:tab w:val="left" w:pos="576"/>
          <w:tab w:val="left" w:pos="1584"/>
        </w:tabs>
        <w:ind w:firstLine="576"/>
        <w:jc w:val="center"/>
        <w:rPr>
          <w:bCs/>
          <w:sz w:val="28"/>
        </w:rPr>
      </w:pPr>
      <w:r w:rsidRPr="00FA23FA">
        <w:br w:type="page"/>
      </w:r>
      <w:r w:rsidRPr="00FA23FA">
        <w:rPr>
          <w:b/>
          <w:bCs/>
          <w:sz w:val="28"/>
        </w:rPr>
        <w:lastRenderedPageBreak/>
        <w:t>APPENDIX C - FLOWCHARTS</w:t>
      </w:r>
      <w:r w:rsidRPr="00FA23FA">
        <w:rPr>
          <w:bCs/>
          <w:sz w:val="28"/>
        </w:rPr>
        <w:fldChar w:fldCharType="begin"/>
      </w:r>
      <w:r w:rsidRPr="00FA23FA">
        <w:rPr>
          <w:bCs/>
          <w:sz w:val="28"/>
        </w:rPr>
        <w:instrText xml:space="preserve"> TC "</w:instrText>
      </w:r>
      <w:bookmarkStart w:id="161" w:name="_Toc503446426"/>
      <w:bookmarkStart w:id="162" w:name="_Toc333226198"/>
      <w:r w:rsidRPr="00FA23FA">
        <w:rPr>
          <w:bCs/>
          <w:sz w:val="28"/>
        </w:rPr>
        <w:instrText>APPENDIX C- FLOWCHARTS</w:instrText>
      </w:r>
      <w:bookmarkEnd w:id="161"/>
      <w:bookmarkEnd w:id="162"/>
      <w:r w:rsidRPr="00FA23FA">
        <w:rPr>
          <w:bCs/>
          <w:sz w:val="28"/>
        </w:rPr>
        <w:instrText xml:space="preserve">"\L 1 </w:instrText>
      </w:r>
      <w:r w:rsidRPr="00FA23FA">
        <w:rPr>
          <w:bCs/>
          <w:sz w:val="28"/>
        </w:rPr>
        <w:fldChar w:fldCharType="end"/>
      </w:r>
    </w:p>
    <w:p w14:paraId="6900BF6B" w14:textId="77777777" w:rsidR="002E0752" w:rsidRPr="00FA23FA" w:rsidRDefault="002E0752" w:rsidP="002E0752">
      <w:pPr>
        <w:tabs>
          <w:tab w:val="left" w:pos="576"/>
          <w:tab w:val="left" w:pos="1584"/>
        </w:tabs>
        <w:ind w:firstLine="576"/>
        <w:jc w:val="center"/>
        <w:rPr>
          <w:bCs/>
          <w:sz w:val="28"/>
        </w:rPr>
      </w:pPr>
    </w:p>
    <w:p w14:paraId="5CBC5B10" w14:textId="77777777" w:rsidR="002E0752" w:rsidRPr="00FA23FA" w:rsidRDefault="002E0752" w:rsidP="002E0752">
      <w:pPr>
        <w:tabs>
          <w:tab w:val="left" w:pos="576"/>
          <w:tab w:val="left" w:pos="1584"/>
        </w:tabs>
        <w:ind w:firstLine="576"/>
        <w:jc w:val="center"/>
        <w:rPr>
          <w:b/>
          <w:bCs/>
          <w:sz w:val="24"/>
          <w:szCs w:val="24"/>
        </w:rPr>
      </w:pPr>
      <w:r w:rsidRPr="00FA23FA">
        <w:rPr>
          <w:b/>
          <w:bCs/>
          <w:sz w:val="24"/>
          <w:szCs w:val="24"/>
        </w:rPr>
        <w:t>APPENDIX C1 - RISSP ISSUE PROCESS</w:t>
      </w:r>
    </w:p>
    <w:p w14:paraId="40FE63EE" w14:textId="77777777" w:rsidR="002E0752" w:rsidRPr="00FA23FA" w:rsidRDefault="002E0752" w:rsidP="002E0752">
      <w:pPr>
        <w:tabs>
          <w:tab w:val="left" w:pos="576"/>
          <w:tab w:val="left" w:pos="1584"/>
        </w:tabs>
        <w:ind w:firstLine="576"/>
        <w:jc w:val="center"/>
        <w:rPr>
          <w:bCs/>
          <w:sz w:val="24"/>
          <w:szCs w:val="24"/>
        </w:rPr>
      </w:pPr>
      <w:r w:rsidRPr="00FA23FA">
        <w:rPr>
          <w:bCs/>
          <w:sz w:val="24"/>
          <w:szCs w:val="24"/>
        </w:rPr>
        <w:fldChar w:fldCharType="begin"/>
      </w:r>
      <w:r w:rsidRPr="00FA23FA">
        <w:rPr>
          <w:bCs/>
          <w:sz w:val="24"/>
          <w:szCs w:val="24"/>
        </w:rPr>
        <w:instrText xml:space="preserve"> TC "</w:instrText>
      </w:r>
      <w:r w:rsidRPr="00FA23FA">
        <w:instrText xml:space="preserve"> </w:instrText>
      </w:r>
      <w:bookmarkStart w:id="163" w:name="_Toc332821283"/>
      <w:bookmarkStart w:id="164" w:name="_Toc503446427"/>
      <w:bookmarkStart w:id="165" w:name="_Toc333226199"/>
      <w:r w:rsidRPr="00FA23FA">
        <w:rPr>
          <w:bCs/>
          <w:sz w:val="24"/>
          <w:szCs w:val="24"/>
        </w:rPr>
        <w:instrText>APPENDIX C1 - RISSP ISSUE PROCESS</w:instrText>
      </w:r>
      <w:bookmarkEnd w:id="163"/>
      <w:bookmarkEnd w:id="164"/>
      <w:bookmarkEnd w:id="165"/>
      <w:r w:rsidRPr="00FA23FA">
        <w:rPr>
          <w:bCs/>
          <w:sz w:val="24"/>
          <w:szCs w:val="24"/>
        </w:rPr>
        <w:instrText xml:space="preserve">"\L 2 </w:instrText>
      </w:r>
      <w:r w:rsidRPr="00FA23FA">
        <w:rPr>
          <w:bCs/>
          <w:sz w:val="24"/>
          <w:szCs w:val="24"/>
        </w:rPr>
        <w:fldChar w:fldCharType="end"/>
      </w:r>
    </w:p>
    <w:p w14:paraId="654811F1" w14:textId="77777777" w:rsidR="002E0752" w:rsidRPr="00FA23FA" w:rsidRDefault="00A91CE6" w:rsidP="002E0752">
      <w:pPr>
        <w:tabs>
          <w:tab w:val="left" w:pos="576"/>
          <w:tab w:val="left" w:pos="1584"/>
        </w:tabs>
        <w:ind w:firstLine="576"/>
        <w:jc w:val="center"/>
        <w:rPr>
          <w:b/>
          <w:bCs/>
          <w:sz w:val="24"/>
          <w:szCs w:val="24"/>
        </w:rPr>
      </w:pPr>
      <w:r>
        <w:rPr>
          <w:noProof/>
          <w:lang w:eastAsia="en-GB"/>
        </w:rPr>
        <w:drawing>
          <wp:inline distT="0" distB="0" distL="0" distR="0" wp14:anchorId="5D00A26C" wp14:editId="7C64040A">
            <wp:extent cx="5419725" cy="838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9725" cy="8382000"/>
                    </a:xfrm>
                    <a:prstGeom prst="rect">
                      <a:avLst/>
                    </a:prstGeom>
                    <a:noFill/>
                    <a:ln>
                      <a:noFill/>
                    </a:ln>
                  </pic:spPr>
                </pic:pic>
              </a:graphicData>
            </a:graphic>
          </wp:inline>
        </w:drawing>
      </w:r>
      <w:r w:rsidR="002E0752" w:rsidRPr="00FA23FA">
        <w:br w:type="page"/>
      </w:r>
      <w:r w:rsidR="002E0752" w:rsidRPr="00FA23FA">
        <w:rPr>
          <w:b/>
          <w:bCs/>
          <w:sz w:val="24"/>
          <w:szCs w:val="24"/>
        </w:rPr>
        <w:lastRenderedPageBreak/>
        <w:t>APPENDIX C2 - TESTING PROCESS</w:t>
      </w:r>
    </w:p>
    <w:p w14:paraId="18E53686" w14:textId="77777777" w:rsidR="002E0752" w:rsidRPr="00FA23FA" w:rsidRDefault="002E0752" w:rsidP="002E0752">
      <w:pPr>
        <w:tabs>
          <w:tab w:val="left" w:pos="576"/>
          <w:tab w:val="left" w:pos="1584"/>
        </w:tabs>
        <w:ind w:firstLine="576"/>
        <w:jc w:val="center"/>
        <w:rPr>
          <w:bCs/>
          <w:sz w:val="24"/>
          <w:szCs w:val="24"/>
        </w:rPr>
      </w:pPr>
      <w:r w:rsidRPr="00FA23FA">
        <w:rPr>
          <w:bCs/>
          <w:sz w:val="24"/>
          <w:szCs w:val="24"/>
        </w:rPr>
        <w:fldChar w:fldCharType="begin"/>
      </w:r>
      <w:r w:rsidRPr="00FA23FA">
        <w:rPr>
          <w:bCs/>
          <w:sz w:val="24"/>
          <w:szCs w:val="24"/>
        </w:rPr>
        <w:instrText xml:space="preserve"> TC "</w:instrText>
      </w:r>
      <w:r w:rsidRPr="00FA23FA">
        <w:instrText xml:space="preserve"> </w:instrText>
      </w:r>
      <w:bookmarkStart w:id="166" w:name="_Toc503446428"/>
      <w:bookmarkStart w:id="167" w:name="_Toc333226200"/>
      <w:r w:rsidRPr="00FA23FA">
        <w:rPr>
          <w:bCs/>
          <w:sz w:val="24"/>
          <w:szCs w:val="24"/>
        </w:rPr>
        <w:instrText>APPENDIX C2 - TESTING PROCESS</w:instrText>
      </w:r>
      <w:bookmarkEnd w:id="166"/>
      <w:bookmarkEnd w:id="167"/>
      <w:r w:rsidRPr="00FA23FA">
        <w:rPr>
          <w:bCs/>
          <w:sz w:val="24"/>
          <w:szCs w:val="24"/>
        </w:rPr>
        <w:instrText xml:space="preserve">"\L 2 </w:instrText>
      </w:r>
      <w:r w:rsidRPr="00FA23FA">
        <w:rPr>
          <w:bCs/>
          <w:sz w:val="24"/>
          <w:szCs w:val="24"/>
        </w:rPr>
        <w:fldChar w:fldCharType="end"/>
      </w:r>
    </w:p>
    <w:p w14:paraId="2C6982B4" w14:textId="77777777" w:rsidR="002E0752" w:rsidRPr="00FA23FA" w:rsidRDefault="002E0752" w:rsidP="002E0752">
      <w:pPr>
        <w:tabs>
          <w:tab w:val="left" w:pos="576"/>
          <w:tab w:val="left" w:pos="1584"/>
        </w:tabs>
        <w:jc w:val="center"/>
      </w:pPr>
    </w:p>
    <w:p w14:paraId="66C80CEE" w14:textId="77777777" w:rsidR="002E0752" w:rsidRPr="00FA23FA" w:rsidRDefault="00A91CE6" w:rsidP="002E0752">
      <w:pPr>
        <w:tabs>
          <w:tab w:val="left" w:pos="576"/>
          <w:tab w:val="left" w:pos="1584"/>
        </w:tabs>
        <w:jc w:val="center"/>
      </w:pPr>
      <w:r>
        <w:rPr>
          <w:noProof/>
          <w:lang w:eastAsia="en-GB"/>
        </w:rPr>
        <w:drawing>
          <wp:inline distT="0" distB="0" distL="0" distR="0" wp14:anchorId="23FBE8AC" wp14:editId="1219DDD6">
            <wp:extent cx="6134100" cy="8715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4100" cy="8715375"/>
                    </a:xfrm>
                    <a:prstGeom prst="rect">
                      <a:avLst/>
                    </a:prstGeom>
                    <a:noFill/>
                    <a:ln>
                      <a:noFill/>
                    </a:ln>
                  </pic:spPr>
                </pic:pic>
              </a:graphicData>
            </a:graphic>
          </wp:inline>
        </w:drawing>
      </w:r>
    </w:p>
    <w:p w14:paraId="23A4E2A0" w14:textId="77777777" w:rsidR="002E0752" w:rsidRPr="00FA23FA" w:rsidRDefault="002E0752" w:rsidP="002E0752">
      <w:pPr>
        <w:tabs>
          <w:tab w:val="left" w:pos="576"/>
          <w:tab w:val="left" w:pos="1584"/>
        </w:tabs>
        <w:ind w:firstLine="576"/>
        <w:jc w:val="center"/>
        <w:rPr>
          <w:b/>
          <w:bCs/>
          <w:sz w:val="24"/>
          <w:szCs w:val="24"/>
        </w:rPr>
      </w:pPr>
      <w:r w:rsidRPr="00FA23FA">
        <w:br w:type="page"/>
      </w:r>
      <w:r w:rsidRPr="00FA23FA">
        <w:rPr>
          <w:b/>
          <w:bCs/>
          <w:sz w:val="24"/>
          <w:szCs w:val="24"/>
        </w:rPr>
        <w:lastRenderedPageBreak/>
        <w:t>APPENDIX C3 - RISSP CANCELLATION PROCESS</w:t>
      </w:r>
    </w:p>
    <w:p w14:paraId="0796D7A4" w14:textId="77777777" w:rsidR="002E0752" w:rsidRPr="00FA23FA" w:rsidRDefault="002E0752" w:rsidP="002E0752">
      <w:pPr>
        <w:tabs>
          <w:tab w:val="left" w:pos="576"/>
          <w:tab w:val="left" w:pos="1584"/>
        </w:tabs>
        <w:ind w:firstLine="576"/>
        <w:jc w:val="center"/>
        <w:rPr>
          <w:bCs/>
          <w:sz w:val="24"/>
          <w:szCs w:val="24"/>
        </w:rPr>
      </w:pPr>
      <w:r w:rsidRPr="00FA23FA">
        <w:rPr>
          <w:bCs/>
          <w:sz w:val="24"/>
          <w:szCs w:val="24"/>
        </w:rPr>
        <w:fldChar w:fldCharType="begin"/>
      </w:r>
      <w:r w:rsidRPr="00FA23FA">
        <w:rPr>
          <w:bCs/>
          <w:sz w:val="24"/>
          <w:szCs w:val="24"/>
        </w:rPr>
        <w:instrText xml:space="preserve"> TC "</w:instrText>
      </w:r>
      <w:r w:rsidRPr="00FA23FA">
        <w:instrText xml:space="preserve"> </w:instrText>
      </w:r>
      <w:bookmarkStart w:id="168" w:name="_Toc503446429"/>
      <w:bookmarkStart w:id="169" w:name="_Toc333226201"/>
      <w:r w:rsidRPr="00FA23FA">
        <w:rPr>
          <w:bCs/>
          <w:sz w:val="24"/>
          <w:szCs w:val="24"/>
        </w:rPr>
        <w:instrText>APPENDIX C3 - RISSP CANCELLATION PROCESS</w:instrText>
      </w:r>
      <w:bookmarkEnd w:id="168"/>
      <w:bookmarkEnd w:id="169"/>
      <w:r w:rsidRPr="00FA23FA">
        <w:rPr>
          <w:bCs/>
          <w:sz w:val="24"/>
          <w:szCs w:val="24"/>
        </w:rPr>
        <w:instrText xml:space="preserve">"\L 2 </w:instrText>
      </w:r>
      <w:r w:rsidRPr="00FA23FA">
        <w:rPr>
          <w:bCs/>
          <w:sz w:val="24"/>
          <w:szCs w:val="24"/>
        </w:rPr>
        <w:fldChar w:fldCharType="end"/>
      </w:r>
    </w:p>
    <w:p w14:paraId="40DB54F1" w14:textId="77777777" w:rsidR="002E0752" w:rsidRPr="00FA23FA" w:rsidRDefault="00D42420" w:rsidP="00D42420">
      <w:pPr>
        <w:tabs>
          <w:tab w:val="left" w:pos="576"/>
          <w:tab w:val="left" w:pos="1584"/>
        </w:tabs>
        <w:ind w:left="720"/>
        <w:jc w:val="both"/>
      </w:pPr>
      <w:r w:rsidRPr="00FA23FA">
        <w:t xml:space="preserve">                        </w:t>
      </w:r>
      <w:r w:rsidR="00A91CE6">
        <w:rPr>
          <w:noProof/>
          <w:lang w:eastAsia="en-GB"/>
        </w:rPr>
        <w:drawing>
          <wp:inline distT="0" distB="0" distL="0" distR="0" wp14:anchorId="05601BEF" wp14:editId="531C5459">
            <wp:extent cx="5667375" cy="8705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7375" cy="8705850"/>
                    </a:xfrm>
                    <a:prstGeom prst="rect">
                      <a:avLst/>
                    </a:prstGeom>
                    <a:noFill/>
                    <a:ln>
                      <a:noFill/>
                    </a:ln>
                  </pic:spPr>
                </pic:pic>
              </a:graphicData>
            </a:graphic>
          </wp:inline>
        </w:drawing>
      </w:r>
    </w:p>
    <w:p w14:paraId="45C87D00" w14:textId="77777777" w:rsidR="002E0752" w:rsidRPr="00FA23FA" w:rsidRDefault="002E0752" w:rsidP="002E0752">
      <w:pPr>
        <w:jc w:val="center"/>
        <w:rPr>
          <w:rFonts w:cs="Arial"/>
          <w:b/>
          <w:bCs/>
          <w:sz w:val="24"/>
        </w:rPr>
      </w:pPr>
      <w:r w:rsidRPr="00FA23FA">
        <w:br w:type="page"/>
      </w:r>
      <w:r w:rsidRPr="00FA23FA">
        <w:rPr>
          <w:b/>
          <w:bCs/>
          <w:sz w:val="24"/>
          <w:szCs w:val="24"/>
        </w:rPr>
        <w:lastRenderedPageBreak/>
        <w:t xml:space="preserve">APPENDIX C4 - </w:t>
      </w:r>
      <w:r w:rsidRPr="00FA23FA">
        <w:rPr>
          <w:rFonts w:cs="Arial"/>
          <w:b/>
          <w:bCs/>
          <w:sz w:val="24"/>
        </w:rPr>
        <w:t>PROCESS FOR WORKING NEAR TO SYSTEM EQUIPMENT</w:t>
      </w:r>
    </w:p>
    <w:p w14:paraId="37704264" w14:textId="77777777" w:rsidR="002E0752" w:rsidRPr="00FA23FA" w:rsidRDefault="002E0752" w:rsidP="002E0752">
      <w:pPr>
        <w:jc w:val="center"/>
        <w:rPr>
          <w:b/>
          <w:bCs/>
          <w:sz w:val="24"/>
          <w:szCs w:val="24"/>
        </w:rPr>
      </w:pPr>
      <w:r w:rsidRPr="00FA23FA">
        <w:rPr>
          <w:bCs/>
          <w:sz w:val="24"/>
          <w:szCs w:val="24"/>
        </w:rPr>
        <w:fldChar w:fldCharType="begin"/>
      </w:r>
      <w:r w:rsidRPr="00FA23FA">
        <w:rPr>
          <w:bCs/>
          <w:sz w:val="24"/>
          <w:szCs w:val="24"/>
        </w:rPr>
        <w:instrText xml:space="preserve"> TC "</w:instrText>
      </w:r>
      <w:r w:rsidRPr="00FA23FA">
        <w:rPr>
          <w:bCs/>
          <w:sz w:val="24"/>
        </w:rPr>
        <w:instrText xml:space="preserve"> </w:instrText>
      </w:r>
      <w:bookmarkStart w:id="170" w:name="_Toc503446430"/>
      <w:bookmarkStart w:id="171" w:name="_Toc333226202"/>
      <w:r w:rsidRPr="00FA23FA">
        <w:rPr>
          <w:bCs/>
          <w:sz w:val="24"/>
          <w:szCs w:val="24"/>
        </w:rPr>
        <w:instrText xml:space="preserve">APPENDIX C4 - </w:instrText>
      </w:r>
      <w:r w:rsidRPr="00FA23FA">
        <w:rPr>
          <w:rFonts w:cs="Arial"/>
          <w:bCs/>
          <w:sz w:val="24"/>
        </w:rPr>
        <w:instrText>PROCESS FOR WORKING NEAR TO SYSTEM EQUIPMENT</w:instrText>
      </w:r>
      <w:bookmarkEnd w:id="170"/>
      <w:bookmarkEnd w:id="171"/>
      <w:r w:rsidRPr="00FA23FA">
        <w:rPr>
          <w:bCs/>
          <w:sz w:val="24"/>
          <w:szCs w:val="24"/>
        </w:rPr>
        <w:instrText xml:space="preserve">"\L 2 </w:instrText>
      </w:r>
      <w:r w:rsidRPr="00FA23FA">
        <w:rPr>
          <w:bCs/>
          <w:sz w:val="24"/>
          <w:szCs w:val="24"/>
        </w:rPr>
        <w:fldChar w:fldCharType="end"/>
      </w:r>
    </w:p>
    <w:p w14:paraId="68AFC48D" w14:textId="77777777" w:rsidR="002E0752" w:rsidRPr="00FA23FA" w:rsidRDefault="00A91CE6" w:rsidP="002E0752">
      <w:pPr>
        <w:jc w:val="center"/>
        <w:rPr>
          <w:rFonts w:ascii="Times New Roman" w:hAnsi="Times New Roman"/>
        </w:rPr>
      </w:pPr>
      <w:r>
        <w:rPr>
          <w:rFonts w:ascii="Times New Roman" w:hAnsi="Times New Roman"/>
          <w:noProof/>
          <w:lang w:eastAsia="en-GB"/>
        </w:rPr>
        <w:drawing>
          <wp:inline distT="0" distB="0" distL="0" distR="0" wp14:anchorId="00DCC0D7" wp14:editId="2FDE97CD">
            <wp:extent cx="5781675" cy="87630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81675" cy="8763000"/>
                    </a:xfrm>
                    <a:prstGeom prst="rect">
                      <a:avLst/>
                    </a:prstGeom>
                    <a:noFill/>
                    <a:ln>
                      <a:noFill/>
                    </a:ln>
                  </pic:spPr>
                </pic:pic>
              </a:graphicData>
            </a:graphic>
          </wp:inline>
        </w:drawing>
      </w:r>
    </w:p>
    <w:p w14:paraId="3A144757" w14:textId="77777777" w:rsidR="002E0752" w:rsidRPr="00FA23FA" w:rsidRDefault="002E0752" w:rsidP="002E0752">
      <w:pPr>
        <w:rPr>
          <w:rFonts w:ascii="Times New Roman" w:hAnsi="Times New Roman"/>
        </w:rPr>
      </w:pPr>
    </w:p>
    <w:p w14:paraId="3701A095" w14:textId="77777777" w:rsidR="002E0752" w:rsidRPr="00FA23FA" w:rsidRDefault="002E0752" w:rsidP="002E0752">
      <w:pPr>
        <w:jc w:val="center"/>
        <w:rPr>
          <w:b/>
          <w:bCs/>
          <w:sz w:val="28"/>
        </w:rPr>
      </w:pPr>
      <w:r w:rsidRPr="00FA23FA">
        <w:br w:type="page"/>
      </w:r>
      <w:r w:rsidRPr="00FA23FA">
        <w:rPr>
          <w:b/>
          <w:bCs/>
          <w:sz w:val="28"/>
        </w:rPr>
        <w:lastRenderedPageBreak/>
        <w:t>APPENDIX D - NATIONAL GRID SAFETY CIRCULAR</w:t>
      </w:r>
      <w:r w:rsidRPr="00FA23FA">
        <w:rPr>
          <w:bCs/>
          <w:sz w:val="28"/>
        </w:rPr>
        <w:fldChar w:fldCharType="begin"/>
      </w:r>
      <w:r w:rsidRPr="00FA23FA">
        <w:rPr>
          <w:bCs/>
          <w:sz w:val="28"/>
        </w:rPr>
        <w:instrText xml:space="preserve"> TC "</w:instrText>
      </w:r>
      <w:bookmarkStart w:id="172" w:name="_Toc503446431"/>
      <w:bookmarkStart w:id="173" w:name="_Toc333226203"/>
      <w:r w:rsidRPr="00FA23FA">
        <w:rPr>
          <w:bCs/>
          <w:sz w:val="28"/>
        </w:rPr>
        <w:instrText>APPENDIX D - NATIONAL GRID SAFETY CIRCULAR</w:instrText>
      </w:r>
      <w:bookmarkEnd w:id="172"/>
      <w:bookmarkEnd w:id="173"/>
      <w:r w:rsidRPr="00FA23FA">
        <w:rPr>
          <w:bCs/>
          <w:sz w:val="28"/>
        </w:rPr>
        <w:instrText xml:space="preserve">"\L 1 </w:instrText>
      </w:r>
      <w:r w:rsidRPr="00FA23FA">
        <w:rPr>
          <w:bCs/>
          <w:sz w:val="28"/>
        </w:rPr>
        <w:fldChar w:fldCharType="end"/>
      </w:r>
    </w:p>
    <w:p w14:paraId="547A5503" w14:textId="77777777" w:rsidR="002E0752" w:rsidRPr="00FA23FA" w:rsidRDefault="002E0752" w:rsidP="002E0752">
      <w:pPr>
        <w:tabs>
          <w:tab w:val="left" w:pos="807"/>
          <w:tab w:val="left" w:pos="1815"/>
        </w:tabs>
        <w:jc w:val="center"/>
      </w:pPr>
    </w:p>
    <w:tbl>
      <w:tblPr>
        <w:tblW w:w="0" w:type="auto"/>
        <w:jc w:val="center"/>
        <w:tblLayout w:type="fixed"/>
        <w:tblCellMar>
          <w:left w:w="120" w:type="dxa"/>
          <w:right w:w="120" w:type="dxa"/>
        </w:tblCellMar>
        <w:tblLook w:val="0000" w:firstRow="0" w:lastRow="0" w:firstColumn="0" w:lastColumn="0" w:noHBand="0" w:noVBand="0"/>
      </w:tblPr>
      <w:tblGrid>
        <w:gridCol w:w="7795"/>
        <w:gridCol w:w="2167"/>
      </w:tblGrid>
      <w:tr w:rsidR="002E0752" w:rsidRPr="00FA23FA" w14:paraId="53B6C118" w14:textId="77777777" w:rsidTr="009F4A35">
        <w:trPr>
          <w:cantSplit/>
          <w:jc w:val="center"/>
        </w:trPr>
        <w:tc>
          <w:tcPr>
            <w:tcW w:w="7795" w:type="dxa"/>
            <w:tcBorders>
              <w:top w:val="double" w:sz="6" w:space="0" w:color="000000"/>
              <w:left w:val="double" w:sz="6" w:space="0" w:color="000000"/>
              <w:bottom w:val="double" w:sz="6" w:space="0" w:color="000000"/>
              <w:right w:val="single" w:sz="6" w:space="0" w:color="000000"/>
            </w:tcBorders>
          </w:tcPr>
          <w:p w14:paraId="741C289B" w14:textId="77777777" w:rsidR="002E0752" w:rsidRPr="00FA23FA" w:rsidRDefault="002E0752" w:rsidP="00062A97">
            <w:pPr>
              <w:spacing w:line="120" w:lineRule="exact"/>
            </w:pPr>
          </w:p>
          <w:p w14:paraId="774EBE50" w14:textId="3EC067A5" w:rsidR="002E0752" w:rsidRPr="00FA23FA" w:rsidRDefault="002E0752" w:rsidP="00062A97">
            <w:pPr>
              <w:tabs>
                <w:tab w:val="left" w:pos="807"/>
                <w:tab w:val="left" w:pos="1815"/>
              </w:tabs>
              <w:spacing w:after="58"/>
            </w:pPr>
            <w:r w:rsidRPr="00FA23FA">
              <w:rPr>
                <w:sz w:val="52"/>
              </w:rPr>
              <w:t>N</w:t>
            </w:r>
            <w:r w:rsidR="002433F4">
              <w:rPr>
                <w:sz w:val="52"/>
              </w:rPr>
              <w:t>GET</w:t>
            </w:r>
            <w:r w:rsidR="00866B24">
              <w:rPr>
                <w:sz w:val="52"/>
              </w:rPr>
              <w:t xml:space="preserve"> </w:t>
            </w:r>
            <w:r w:rsidRPr="00FA23FA">
              <w:rPr>
                <w:sz w:val="52"/>
              </w:rPr>
              <w:t>Safety Circular (NGSC)</w:t>
            </w:r>
            <w:r w:rsidRPr="00FA23FA">
              <w:t xml:space="preserve"> </w:t>
            </w:r>
          </w:p>
        </w:tc>
        <w:tc>
          <w:tcPr>
            <w:tcW w:w="2167" w:type="dxa"/>
            <w:tcBorders>
              <w:top w:val="double" w:sz="6" w:space="0" w:color="000000"/>
              <w:left w:val="single" w:sz="6" w:space="0" w:color="000000"/>
              <w:bottom w:val="double" w:sz="6" w:space="0" w:color="000000"/>
              <w:right w:val="double" w:sz="6" w:space="0" w:color="000000"/>
            </w:tcBorders>
          </w:tcPr>
          <w:p w14:paraId="22E7F495" w14:textId="77777777" w:rsidR="002E0752" w:rsidRPr="00FA23FA" w:rsidRDefault="002E0752" w:rsidP="00062A97">
            <w:pPr>
              <w:spacing w:line="120" w:lineRule="exact"/>
            </w:pPr>
          </w:p>
          <w:p w14:paraId="379EB2CC" w14:textId="77777777" w:rsidR="002E0752" w:rsidRPr="00FA23FA" w:rsidRDefault="002E0752" w:rsidP="00062A97">
            <w:pPr>
              <w:tabs>
                <w:tab w:val="left" w:pos="807"/>
                <w:tab w:val="left" w:pos="1815"/>
              </w:tabs>
              <w:rPr>
                <w:b/>
              </w:rPr>
            </w:pPr>
            <w:r w:rsidRPr="00FA23FA">
              <w:rPr>
                <w:b/>
              </w:rPr>
              <w:t>NGSC Number:</w:t>
            </w:r>
          </w:p>
          <w:p w14:paraId="5E3E1E90" w14:textId="77777777" w:rsidR="002E0752" w:rsidRPr="00FA23FA" w:rsidRDefault="002E0752" w:rsidP="00062A97">
            <w:pPr>
              <w:tabs>
                <w:tab w:val="left" w:pos="807"/>
                <w:tab w:val="left" w:pos="1815"/>
              </w:tabs>
              <w:rPr>
                <w:b/>
              </w:rPr>
            </w:pPr>
          </w:p>
          <w:p w14:paraId="10276E14" w14:textId="77777777" w:rsidR="002E0752" w:rsidRPr="00FA23FA" w:rsidRDefault="002E0752" w:rsidP="00062A97">
            <w:pPr>
              <w:tabs>
                <w:tab w:val="left" w:pos="807"/>
                <w:tab w:val="left" w:pos="1815"/>
              </w:tabs>
              <w:spacing w:after="58"/>
              <w:rPr>
                <w:b/>
              </w:rPr>
            </w:pPr>
            <w:r w:rsidRPr="00FA23FA">
              <w:rPr>
                <w:b/>
              </w:rPr>
              <w:t>..........................</w:t>
            </w:r>
          </w:p>
        </w:tc>
      </w:tr>
      <w:tr w:rsidR="002E0752" w:rsidRPr="00FA23FA" w14:paraId="2DE52F00" w14:textId="77777777" w:rsidTr="009F4A35">
        <w:trPr>
          <w:cantSplit/>
          <w:jc w:val="center"/>
        </w:trPr>
        <w:tc>
          <w:tcPr>
            <w:tcW w:w="7795" w:type="dxa"/>
            <w:tcBorders>
              <w:top w:val="single" w:sz="6" w:space="0" w:color="000000"/>
              <w:left w:val="double" w:sz="6" w:space="0" w:color="000000"/>
              <w:bottom w:val="double" w:sz="6" w:space="0" w:color="000000"/>
              <w:right w:val="single" w:sz="6" w:space="0" w:color="000000"/>
            </w:tcBorders>
          </w:tcPr>
          <w:p w14:paraId="251A88AB" w14:textId="77777777" w:rsidR="002E0752" w:rsidRPr="00FA23FA" w:rsidRDefault="002E0752" w:rsidP="00062A97">
            <w:pPr>
              <w:spacing w:line="120" w:lineRule="exact"/>
              <w:rPr>
                <w:b/>
              </w:rPr>
            </w:pPr>
          </w:p>
          <w:p w14:paraId="05F9BE86" w14:textId="77777777" w:rsidR="002E0752" w:rsidRPr="00FA23FA" w:rsidRDefault="002E0752" w:rsidP="00062A97">
            <w:pPr>
              <w:tabs>
                <w:tab w:val="left" w:pos="807"/>
                <w:tab w:val="left" w:pos="1815"/>
              </w:tabs>
              <w:spacing w:after="58"/>
            </w:pPr>
            <w:r w:rsidRPr="00FA23FA">
              <w:rPr>
                <w:sz w:val="36"/>
              </w:rPr>
              <w:t>RISSP prefixes</w:t>
            </w:r>
            <w:r w:rsidRPr="00FA23FA">
              <w:t xml:space="preserve"> - Issue x</w:t>
            </w:r>
          </w:p>
        </w:tc>
        <w:tc>
          <w:tcPr>
            <w:tcW w:w="2167" w:type="dxa"/>
            <w:tcBorders>
              <w:top w:val="single" w:sz="6" w:space="0" w:color="000000"/>
              <w:left w:val="single" w:sz="6" w:space="0" w:color="000000"/>
              <w:bottom w:val="double" w:sz="6" w:space="0" w:color="000000"/>
              <w:right w:val="double" w:sz="6" w:space="0" w:color="000000"/>
            </w:tcBorders>
          </w:tcPr>
          <w:p w14:paraId="590EC935" w14:textId="77777777" w:rsidR="002E0752" w:rsidRPr="00FA23FA" w:rsidRDefault="002E0752" w:rsidP="00062A97">
            <w:pPr>
              <w:spacing w:line="120" w:lineRule="exact"/>
            </w:pPr>
          </w:p>
          <w:p w14:paraId="2749EEBE" w14:textId="77777777" w:rsidR="002E0752" w:rsidRPr="00FA23FA" w:rsidRDefault="002E0752" w:rsidP="00062A97">
            <w:pPr>
              <w:tabs>
                <w:tab w:val="left" w:pos="807"/>
                <w:tab w:val="left" w:pos="1815"/>
              </w:tabs>
              <w:rPr>
                <w:b/>
              </w:rPr>
            </w:pPr>
            <w:r w:rsidRPr="00FA23FA">
              <w:rPr>
                <w:b/>
              </w:rPr>
              <w:t>Date:</w:t>
            </w:r>
          </w:p>
          <w:p w14:paraId="5A58A57F" w14:textId="77777777" w:rsidR="002E0752" w:rsidRPr="00FA23FA" w:rsidRDefault="002E0752" w:rsidP="00062A97">
            <w:pPr>
              <w:tabs>
                <w:tab w:val="left" w:pos="807"/>
                <w:tab w:val="left" w:pos="1815"/>
              </w:tabs>
              <w:rPr>
                <w:b/>
              </w:rPr>
            </w:pPr>
            <w:r w:rsidRPr="00FA23FA">
              <w:rPr>
                <w:b/>
              </w:rPr>
              <w:t>Issued By:</w:t>
            </w:r>
          </w:p>
          <w:p w14:paraId="15D1D500" w14:textId="77777777" w:rsidR="002E0752" w:rsidRPr="00FA23FA" w:rsidRDefault="002E0752" w:rsidP="00062A97">
            <w:pPr>
              <w:tabs>
                <w:tab w:val="left" w:pos="807"/>
                <w:tab w:val="left" w:pos="1815"/>
              </w:tabs>
              <w:spacing w:after="58"/>
              <w:rPr>
                <w:b/>
              </w:rPr>
            </w:pPr>
          </w:p>
        </w:tc>
      </w:tr>
      <w:tr w:rsidR="002E0752" w:rsidRPr="00FA23FA" w14:paraId="2B36352F" w14:textId="77777777" w:rsidTr="009F4A35">
        <w:trPr>
          <w:cantSplit/>
          <w:trHeight w:val="7920"/>
          <w:jc w:val="center"/>
        </w:trPr>
        <w:tc>
          <w:tcPr>
            <w:tcW w:w="7795" w:type="dxa"/>
            <w:tcBorders>
              <w:top w:val="single" w:sz="6" w:space="0" w:color="000000"/>
              <w:left w:val="double" w:sz="6" w:space="0" w:color="000000"/>
              <w:bottom w:val="double" w:sz="6" w:space="0" w:color="000000"/>
              <w:right w:val="single" w:sz="6" w:space="0" w:color="000000"/>
            </w:tcBorders>
          </w:tcPr>
          <w:p w14:paraId="4C48F036" w14:textId="77777777" w:rsidR="002E0752" w:rsidRPr="00FA23FA" w:rsidRDefault="002E0752" w:rsidP="00062A97">
            <w:pPr>
              <w:spacing w:line="120" w:lineRule="exact"/>
              <w:rPr>
                <w:b/>
              </w:rPr>
            </w:pPr>
          </w:p>
          <w:p w14:paraId="25341FF6" w14:textId="77777777" w:rsidR="002E0752" w:rsidRPr="00FA23FA" w:rsidRDefault="002E0752" w:rsidP="00062A97">
            <w:pPr>
              <w:tabs>
                <w:tab w:val="left" w:pos="807"/>
                <w:tab w:val="left" w:pos="1815"/>
              </w:tabs>
            </w:pPr>
          </w:p>
          <w:p w14:paraId="5BBAD9C3" w14:textId="77777777" w:rsidR="002E0752" w:rsidRPr="00FA23FA" w:rsidRDefault="002E0752" w:rsidP="00062A97">
            <w:pPr>
              <w:tabs>
                <w:tab w:val="left" w:pos="807"/>
                <w:tab w:val="left" w:pos="1815"/>
              </w:tabs>
            </w:pPr>
          </w:p>
          <w:p w14:paraId="2A40ECED" w14:textId="77777777" w:rsidR="002E0752" w:rsidRPr="00FA23FA" w:rsidRDefault="002E0752" w:rsidP="00062A97">
            <w:pPr>
              <w:tabs>
                <w:tab w:val="left" w:pos="807"/>
                <w:tab w:val="left" w:pos="1815"/>
              </w:tabs>
            </w:pPr>
          </w:p>
          <w:p w14:paraId="17CE06D5" w14:textId="77777777" w:rsidR="002E0752" w:rsidRPr="00FA23FA" w:rsidRDefault="002E0752" w:rsidP="00062A97">
            <w:pPr>
              <w:tabs>
                <w:tab w:val="left" w:pos="807"/>
                <w:tab w:val="left" w:pos="1815"/>
              </w:tabs>
            </w:pPr>
          </w:p>
          <w:p w14:paraId="55E8DED6" w14:textId="77777777" w:rsidR="002E0752" w:rsidRPr="00FA23FA" w:rsidRDefault="002E0752" w:rsidP="00062A97">
            <w:pPr>
              <w:pStyle w:val="Heading3"/>
            </w:pPr>
            <w:r w:rsidRPr="00FA23FA">
              <w:t>Example</w:t>
            </w:r>
          </w:p>
          <w:p w14:paraId="61B9A031" w14:textId="77777777" w:rsidR="002E0752" w:rsidRPr="00FA23FA" w:rsidRDefault="002E0752" w:rsidP="00062A97">
            <w:pPr>
              <w:tabs>
                <w:tab w:val="left" w:pos="807"/>
                <w:tab w:val="left" w:pos="1815"/>
              </w:tabs>
            </w:pPr>
          </w:p>
          <w:p w14:paraId="29435995" w14:textId="77777777" w:rsidR="002E0752" w:rsidRPr="00FA23FA" w:rsidRDefault="002E0752" w:rsidP="00062A97">
            <w:pPr>
              <w:tabs>
                <w:tab w:val="left" w:pos="807"/>
                <w:tab w:val="left" w:pos="1815"/>
              </w:tabs>
            </w:pPr>
          </w:p>
          <w:p w14:paraId="17D0848B" w14:textId="77777777" w:rsidR="002E0752" w:rsidRPr="00FA23FA" w:rsidRDefault="002E0752" w:rsidP="00062A97">
            <w:pPr>
              <w:tabs>
                <w:tab w:val="left" w:pos="807"/>
                <w:tab w:val="left" w:pos="1815"/>
              </w:tabs>
            </w:pPr>
          </w:p>
          <w:p w14:paraId="3579930D" w14:textId="77777777" w:rsidR="002E0752" w:rsidRPr="00FA23FA" w:rsidRDefault="002E0752" w:rsidP="00062A97">
            <w:pPr>
              <w:tabs>
                <w:tab w:val="left" w:pos="807"/>
                <w:tab w:val="left" w:pos="1815"/>
              </w:tabs>
            </w:pPr>
          </w:p>
          <w:p w14:paraId="140B294D" w14:textId="77777777" w:rsidR="002E0752" w:rsidRPr="00FA23FA" w:rsidRDefault="002E0752" w:rsidP="00062A97">
            <w:pPr>
              <w:tabs>
                <w:tab w:val="left" w:pos="807"/>
                <w:tab w:val="left" w:pos="1815"/>
              </w:tabs>
            </w:pPr>
          </w:p>
          <w:p w14:paraId="0B3C1EB5" w14:textId="77777777" w:rsidR="002E0752" w:rsidRPr="00FA23FA" w:rsidRDefault="002E0752" w:rsidP="00062A97">
            <w:pPr>
              <w:tabs>
                <w:tab w:val="left" w:pos="807"/>
                <w:tab w:val="left" w:pos="1815"/>
              </w:tabs>
            </w:pPr>
          </w:p>
          <w:p w14:paraId="1C72ADEB" w14:textId="77777777" w:rsidR="002E0752" w:rsidRPr="00FA23FA" w:rsidRDefault="002E0752" w:rsidP="00062A97">
            <w:pPr>
              <w:tabs>
                <w:tab w:val="left" w:pos="807"/>
                <w:tab w:val="left" w:pos="1815"/>
              </w:tabs>
            </w:pPr>
          </w:p>
          <w:p w14:paraId="7686D1A1" w14:textId="77777777" w:rsidR="002E0752" w:rsidRPr="00FA23FA" w:rsidRDefault="002E0752" w:rsidP="00062A97">
            <w:pPr>
              <w:tabs>
                <w:tab w:val="left" w:pos="807"/>
                <w:tab w:val="left" w:pos="1815"/>
              </w:tabs>
            </w:pPr>
          </w:p>
          <w:p w14:paraId="2D2515B6" w14:textId="77777777" w:rsidR="002E0752" w:rsidRPr="00FA23FA" w:rsidRDefault="002E0752" w:rsidP="00062A97">
            <w:pPr>
              <w:pStyle w:val="Header"/>
              <w:tabs>
                <w:tab w:val="clear" w:pos="4153"/>
                <w:tab w:val="clear" w:pos="8306"/>
                <w:tab w:val="left" w:pos="807"/>
                <w:tab w:val="left" w:pos="1815"/>
              </w:tabs>
            </w:pPr>
          </w:p>
          <w:p w14:paraId="02BEA34A" w14:textId="77777777" w:rsidR="002E0752" w:rsidRPr="00FA23FA" w:rsidRDefault="002E0752" w:rsidP="00062A97">
            <w:pPr>
              <w:tabs>
                <w:tab w:val="left" w:pos="807"/>
                <w:tab w:val="left" w:pos="1815"/>
              </w:tabs>
            </w:pPr>
          </w:p>
          <w:p w14:paraId="668AFBE3" w14:textId="77777777" w:rsidR="002E0752" w:rsidRPr="00FA23FA" w:rsidRDefault="002E0752" w:rsidP="00062A97">
            <w:pPr>
              <w:tabs>
                <w:tab w:val="left" w:pos="807"/>
                <w:tab w:val="left" w:pos="1815"/>
              </w:tabs>
            </w:pPr>
          </w:p>
          <w:p w14:paraId="7CEE2189" w14:textId="77777777" w:rsidR="002E0752" w:rsidRPr="00FA23FA" w:rsidRDefault="002E0752" w:rsidP="00062A97">
            <w:pPr>
              <w:tabs>
                <w:tab w:val="left" w:pos="807"/>
                <w:tab w:val="left" w:pos="1815"/>
              </w:tabs>
            </w:pPr>
          </w:p>
          <w:p w14:paraId="56896F17" w14:textId="77777777" w:rsidR="002E0752" w:rsidRPr="00FA23FA" w:rsidRDefault="002E0752" w:rsidP="00062A97">
            <w:pPr>
              <w:tabs>
                <w:tab w:val="left" w:pos="807"/>
                <w:tab w:val="left" w:pos="1815"/>
              </w:tabs>
            </w:pPr>
          </w:p>
          <w:p w14:paraId="7177BBF7" w14:textId="77777777" w:rsidR="002E0752" w:rsidRPr="00FA23FA" w:rsidRDefault="002E0752" w:rsidP="00062A97">
            <w:pPr>
              <w:tabs>
                <w:tab w:val="left" w:pos="807"/>
                <w:tab w:val="left" w:pos="1815"/>
              </w:tabs>
            </w:pPr>
          </w:p>
          <w:p w14:paraId="1972E12D" w14:textId="77777777" w:rsidR="002E0752" w:rsidRPr="00FA23FA" w:rsidRDefault="002E0752" w:rsidP="00062A97">
            <w:pPr>
              <w:tabs>
                <w:tab w:val="left" w:pos="807"/>
                <w:tab w:val="left" w:pos="1815"/>
              </w:tabs>
            </w:pPr>
          </w:p>
          <w:p w14:paraId="67354B4B" w14:textId="77777777" w:rsidR="002E0752" w:rsidRPr="00FA23FA" w:rsidRDefault="002E0752" w:rsidP="00062A97">
            <w:pPr>
              <w:tabs>
                <w:tab w:val="left" w:pos="807"/>
                <w:tab w:val="left" w:pos="1815"/>
              </w:tabs>
            </w:pPr>
          </w:p>
          <w:p w14:paraId="0296752F" w14:textId="77777777" w:rsidR="002E0752" w:rsidRPr="00FA23FA" w:rsidRDefault="002E0752" w:rsidP="00062A97">
            <w:pPr>
              <w:tabs>
                <w:tab w:val="left" w:pos="807"/>
                <w:tab w:val="left" w:pos="1815"/>
              </w:tabs>
              <w:spacing w:after="58"/>
            </w:pPr>
          </w:p>
        </w:tc>
        <w:tc>
          <w:tcPr>
            <w:tcW w:w="2167" w:type="dxa"/>
            <w:tcBorders>
              <w:top w:val="single" w:sz="6" w:space="0" w:color="000000"/>
              <w:left w:val="single" w:sz="6" w:space="0" w:color="000000"/>
              <w:bottom w:val="double" w:sz="6" w:space="0" w:color="000000"/>
              <w:right w:val="double" w:sz="6" w:space="0" w:color="000000"/>
            </w:tcBorders>
          </w:tcPr>
          <w:p w14:paraId="611A45FE" w14:textId="77777777" w:rsidR="002E0752" w:rsidRPr="00FA23FA" w:rsidRDefault="002E0752" w:rsidP="00062A97">
            <w:pPr>
              <w:spacing w:line="120" w:lineRule="exact"/>
            </w:pPr>
          </w:p>
          <w:p w14:paraId="47FC0AC6" w14:textId="77777777" w:rsidR="002E0752" w:rsidRPr="00FA23FA" w:rsidRDefault="002E0752" w:rsidP="00062A97">
            <w:pPr>
              <w:tabs>
                <w:tab w:val="left" w:pos="807"/>
                <w:tab w:val="left" w:pos="1815"/>
              </w:tabs>
              <w:spacing w:after="58"/>
            </w:pPr>
          </w:p>
        </w:tc>
      </w:tr>
    </w:tbl>
    <w:p w14:paraId="59A30B16" w14:textId="77777777" w:rsidR="002E0752" w:rsidRPr="00FA23FA" w:rsidRDefault="002E0752" w:rsidP="002E0752">
      <w:pPr>
        <w:tabs>
          <w:tab w:val="left" w:pos="807"/>
          <w:tab w:val="left" w:pos="1815"/>
        </w:tabs>
      </w:pPr>
    </w:p>
    <w:p w14:paraId="5EED41FA" w14:textId="77777777" w:rsidR="002E0752" w:rsidRPr="00845009" w:rsidRDefault="002E0752" w:rsidP="002E0752">
      <w:pPr>
        <w:pStyle w:val="Level1Text"/>
        <w:tabs>
          <w:tab w:val="clear" w:pos="1418"/>
          <w:tab w:val="left" w:pos="0"/>
        </w:tabs>
        <w:ind w:left="0" w:firstLine="0"/>
        <w:rPr>
          <w:color w:val="auto"/>
        </w:rPr>
      </w:pPr>
      <w:r w:rsidRPr="00845009">
        <w:rPr>
          <w:color w:val="auto"/>
        </w:rPr>
        <w:t xml:space="preserve">Pursuant to the objectives of The Grid Code, Operating Code 8A1 - Safety Co-ordination, this circular will be used in relation to all cross boundary safety management issues with the </w:t>
      </w:r>
      <w:r w:rsidRPr="00845009">
        <w:rPr>
          <w:b/>
          <w:color w:val="auto"/>
        </w:rPr>
        <w:t>Relevant E&amp;W Transmission Licensee</w:t>
      </w:r>
      <w:r w:rsidRPr="00845009">
        <w:rPr>
          <w:color w:val="auto"/>
        </w:rPr>
        <w:t xml:space="preserve"> customers. Of particular note will be the agreed prefixes for the </w:t>
      </w:r>
      <w:r w:rsidRPr="009F4A35">
        <w:rPr>
          <w:b/>
          <w:color w:val="auto"/>
          <w:highlight w:val="darkGray"/>
          <w:rPrChange w:id="174" w:author="Baller(ESO), Matt" w:date="2020-10-15T15:42:00Z">
            <w:rPr>
              <w:color w:val="auto"/>
            </w:rPr>
          </w:rPrChange>
        </w:rPr>
        <w:t>Record of Inter System Safety Precautions</w:t>
      </w:r>
      <w:r w:rsidRPr="00845009">
        <w:rPr>
          <w:color w:val="auto"/>
        </w:rPr>
        <w:t xml:space="preserve"> (</w:t>
      </w:r>
      <w:r w:rsidRPr="009F4A35">
        <w:rPr>
          <w:b/>
          <w:color w:val="auto"/>
          <w:rPrChange w:id="175" w:author="Baller(ESO), Matt" w:date="2020-10-15T15:42:00Z">
            <w:rPr>
              <w:color w:val="auto"/>
            </w:rPr>
          </w:rPrChange>
        </w:rPr>
        <w:t>RISSP</w:t>
      </w:r>
      <w:r w:rsidRPr="00845009">
        <w:rPr>
          <w:color w:val="auto"/>
        </w:rPr>
        <w:t xml:space="preserve">) documents. </w:t>
      </w:r>
    </w:p>
    <w:p w14:paraId="4F08FEBE" w14:textId="77777777" w:rsidR="002E0752" w:rsidRPr="00FA23FA" w:rsidRDefault="002E0752" w:rsidP="002E0752">
      <w:pPr>
        <w:tabs>
          <w:tab w:val="left" w:pos="807"/>
          <w:tab w:val="left" w:pos="1815"/>
        </w:tabs>
        <w:jc w:val="both"/>
      </w:pPr>
    </w:p>
    <w:p w14:paraId="2721A095" w14:textId="594070B4" w:rsidR="002E0752" w:rsidRPr="00FA23FA" w:rsidRDefault="002E0752" w:rsidP="002E0752">
      <w:pPr>
        <w:jc w:val="center"/>
        <w:rPr>
          <w:b/>
          <w:bCs/>
          <w:sz w:val="28"/>
        </w:rPr>
      </w:pPr>
      <w:r w:rsidRPr="00FA23FA">
        <w:rPr>
          <w:b/>
          <w:bCs/>
          <w:sz w:val="28"/>
        </w:rPr>
        <w:br w:type="page"/>
      </w:r>
      <w:bookmarkStart w:id="176" w:name="_DV_M283"/>
      <w:bookmarkEnd w:id="176"/>
      <w:r w:rsidRPr="00FA23FA">
        <w:rPr>
          <w:b/>
          <w:bCs/>
          <w:sz w:val="28"/>
        </w:rPr>
        <w:lastRenderedPageBreak/>
        <w:t xml:space="preserve">APPENDIX E - FORM OF </w:t>
      </w:r>
      <w:r w:rsidR="002433F4">
        <w:rPr>
          <w:b/>
          <w:bCs/>
          <w:sz w:val="28"/>
        </w:rPr>
        <w:t>NGET</w:t>
      </w:r>
      <w:r w:rsidR="00092ED8">
        <w:rPr>
          <w:b/>
          <w:bCs/>
          <w:sz w:val="28"/>
        </w:rPr>
        <w:t>’S</w:t>
      </w:r>
      <w:r w:rsidRPr="00FA23FA">
        <w:rPr>
          <w:b/>
          <w:bCs/>
          <w:sz w:val="28"/>
        </w:rPr>
        <w:t xml:space="preserve"> PERMIT TO WORK</w:t>
      </w:r>
      <w:r w:rsidRPr="00FA23FA">
        <w:rPr>
          <w:bCs/>
          <w:sz w:val="28"/>
        </w:rPr>
        <w:fldChar w:fldCharType="begin"/>
      </w:r>
      <w:r w:rsidRPr="00FA23FA">
        <w:rPr>
          <w:bCs/>
          <w:sz w:val="28"/>
        </w:rPr>
        <w:instrText xml:space="preserve"> TC "</w:instrText>
      </w:r>
      <w:bookmarkStart w:id="177" w:name="_Toc503446432"/>
      <w:bookmarkStart w:id="178" w:name="_Toc333226204"/>
      <w:r w:rsidRPr="00FA23FA">
        <w:rPr>
          <w:bCs/>
          <w:sz w:val="28"/>
        </w:rPr>
        <w:instrText>APPENDIX E - FORM OF NGET PERMIT TO WORK</w:instrText>
      </w:r>
      <w:bookmarkEnd w:id="177"/>
      <w:bookmarkEnd w:id="178"/>
      <w:r w:rsidRPr="00FA23FA">
        <w:rPr>
          <w:bCs/>
          <w:sz w:val="28"/>
        </w:rPr>
        <w:instrText xml:space="preserve">"\L 1 </w:instrText>
      </w:r>
      <w:r w:rsidRPr="00FA23FA">
        <w:rPr>
          <w:bCs/>
          <w:sz w:val="28"/>
        </w:rPr>
        <w:fldChar w:fldCharType="end"/>
      </w:r>
    </w:p>
    <w:p w14:paraId="501A3AA3" w14:textId="77777777" w:rsidR="002E0752" w:rsidRPr="00FA23FA" w:rsidRDefault="002E0752" w:rsidP="002E0752">
      <w:pPr>
        <w:tabs>
          <w:tab w:val="left" w:pos="807"/>
          <w:tab w:val="left" w:pos="1815"/>
        </w:tabs>
        <w:jc w:val="both"/>
        <w:rPr>
          <w:bCs/>
          <w:sz w:val="28"/>
        </w:rPr>
      </w:pPr>
    </w:p>
    <w:p w14:paraId="19485622" w14:textId="77777777" w:rsidR="002E0752" w:rsidRPr="00845009" w:rsidRDefault="00A91CE6" w:rsidP="002E0752">
      <w:pPr>
        <w:tabs>
          <w:tab w:val="left" w:pos="807"/>
          <w:tab w:val="left" w:pos="1815"/>
        </w:tabs>
        <w:jc w:val="center"/>
        <w:rPr>
          <w:b/>
        </w:rPr>
      </w:pPr>
      <w:bookmarkStart w:id="179" w:name="_DV_C208"/>
      <w:r>
        <w:rPr>
          <w:noProof/>
          <w:lang w:eastAsia="en-GB"/>
        </w:rPr>
        <mc:AlternateContent>
          <mc:Choice Requires="wpg">
            <w:drawing>
              <wp:anchor distT="0" distB="0" distL="114300" distR="114300" simplePos="0" relativeHeight="251639808" behindDoc="0" locked="0" layoutInCell="0" allowOverlap="1" wp14:anchorId="097266F3" wp14:editId="04E41E3C">
                <wp:simplePos x="0" y="0"/>
                <wp:positionH relativeFrom="column">
                  <wp:posOffset>5494655</wp:posOffset>
                </wp:positionH>
                <wp:positionV relativeFrom="paragraph">
                  <wp:posOffset>151765</wp:posOffset>
                </wp:positionV>
                <wp:extent cx="1097280" cy="399415"/>
                <wp:effectExtent l="8255" t="8890" r="8890" b="10795"/>
                <wp:wrapNone/>
                <wp:docPr id="3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399415"/>
                          <a:chOff x="8784" y="720"/>
                          <a:chExt cx="1440" cy="432"/>
                        </a:xfrm>
                      </wpg:grpSpPr>
                      <wps:wsp>
                        <wps:cNvPr id="37" name="Text Box 3"/>
                        <wps:cNvSpPr txBox="1">
                          <a:spLocks noChangeArrowheads="1"/>
                        </wps:cNvSpPr>
                        <wps:spPr bwMode="auto">
                          <a:xfrm>
                            <a:off x="8784" y="720"/>
                            <a:ext cx="432" cy="432"/>
                          </a:xfrm>
                          <a:prstGeom prst="rect">
                            <a:avLst/>
                          </a:prstGeom>
                          <a:solidFill>
                            <a:srgbClr val="FFFFFF"/>
                          </a:solidFill>
                          <a:ln w="9525">
                            <a:solidFill>
                              <a:srgbClr val="000000"/>
                            </a:solidFill>
                            <a:miter lim="800000"/>
                            <a:headEnd/>
                            <a:tailEnd/>
                          </a:ln>
                        </wps:spPr>
                        <wps:txbx>
                          <w:txbxContent>
                            <w:p w14:paraId="534CABCC" w14:textId="77777777" w:rsidR="002433F4" w:rsidRDefault="002433F4" w:rsidP="002E0752">
                              <w:r>
                                <w:t>No.</w:t>
                              </w:r>
                            </w:p>
                          </w:txbxContent>
                        </wps:txbx>
                        <wps:bodyPr rot="0" vert="horz" wrap="square" lIns="7200" tIns="45720" rIns="7200" bIns="45720" anchor="t" anchorCtr="0" upright="1">
                          <a:noAutofit/>
                        </wps:bodyPr>
                      </wps:wsp>
                      <wps:wsp>
                        <wps:cNvPr id="38" name="Rectangle 4"/>
                        <wps:cNvSpPr>
                          <a:spLocks noChangeArrowheads="1"/>
                        </wps:cNvSpPr>
                        <wps:spPr bwMode="auto">
                          <a:xfrm>
                            <a:off x="9216" y="720"/>
                            <a:ext cx="1008"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Rectangle 5"/>
                        <wps:cNvSpPr>
                          <a:spLocks noChangeArrowheads="1"/>
                        </wps:cNvSpPr>
                        <wps:spPr bwMode="auto">
                          <a:xfrm>
                            <a:off x="9216" y="1008"/>
                            <a:ext cx="1008" cy="14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Line 6"/>
                        <wps:cNvCnPr>
                          <a:cxnSpLocks noChangeShapeType="1"/>
                        </wps:cNvCnPr>
                        <wps:spPr bwMode="auto">
                          <a:xfrm>
                            <a:off x="9648" y="1008"/>
                            <a:ext cx="0"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7266F3" id="Group 2" o:spid="_x0000_s1026" style="position:absolute;left:0;text-align:left;margin-left:432.65pt;margin-top:11.95pt;width:86.4pt;height:31.45pt;z-index:251639808" coordorigin="8784,720" coordsize="1440,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" o:allowincell="f">
                <v:shapetype id="_x0000_t202" coordsize="21600,21600" o:spt="202" path="m,l,21600r21600,l21600,xe">
                  <v:stroke joinstyle="miter"/>
                  <v:path gradientshapeok="t" o:connecttype="rect"/>
                </v:shapetype>
                <v:shape id="Text Box 3" o:spid="_x0000_s1027" type="#_x0000_t202" style="position:absolute;left:8784;top:720;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">
                  <v:textbox inset=".2mm,,.2mm">
                    <w:txbxContent>
                      <w:p w14:paraId="534CABCC" w14:textId="77777777" w:rsidR="002433F4" w:rsidRDefault="002433F4" w:rsidP="002E0752">
                        <w:r>
                          <w:t>No.</w:t>
                        </w:r>
                      </w:p>
                    </w:txbxContent>
                  </v:textbox>
                </v:shape>
                <v:rect id="Rectangle 4" o:spid="_x0000_s1028" style="position:absolute;left:9216;top:720;width:100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rect id="Rectangle 5" o:spid="_x0000_s1029" style="position:absolute;left:9216;top:1008;width:1008;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line id="Line 6" o:spid="_x0000_s1030" style="position:absolute;visibility:visible;mso-wrap-style:square" from="9648,1008" to="9648,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w:pict>
          </mc:Fallback>
        </mc:AlternateContent>
      </w:r>
      <w:r w:rsidR="002E0752" w:rsidRPr="00FA23FA">
        <w:t xml:space="preserve"> [Form of the Relevant E&amp;W Transmission Licensee Permit for Work]</w:t>
      </w:r>
      <w:bookmarkEnd w:id="179"/>
    </w:p>
    <w:p w14:paraId="071D24CE" w14:textId="77777777" w:rsidR="002E0752" w:rsidRPr="00FA23FA" w:rsidRDefault="002E0752" w:rsidP="002E0752"/>
    <w:p w14:paraId="0419AD22" w14:textId="77777777" w:rsidR="002E0752" w:rsidRPr="00FA23FA" w:rsidRDefault="002E0752" w:rsidP="002E0752">
      <w:r w:rsidRPr="00FA23FA">
        <w:tab/>
      </w:r>
      <w:r w:rsidRPr="00FA23FA">
        <w:rPr>
          <w:sz w:val="40"/>
        </w:rPr>
        <w:t>PERMIT FOR WORK</w:t>
      </w:r>
      <w:r w:rsidRPr="00FA23FA">
        <w:tab/>
      </w:r>
    </w:p>
    <w:p w14:paraId="6813B0F7" w14:textId="77777777" w:rsidR="002E0752" w:rsidRPr="00FA23FA" w:rsidRDefault="00A91CE6" w:rsidP="002E0752">
      <w:pPr>
        <w:pStyle w:val="Header"/>
        <w:tabs>
          <w:tab w:val="clear" w:pos="4153"/>
          <w:tab w:val="clear" w:pos="8306"/>
        </w:tabs>
        <w:ind w:left="-270"/>
        <w:rPr>
          <w:noProof/>
        </w:rPr>
      </w:pPr>
      <w:r>
        <w:rPr>
          <w:noProof/>
          <w:lang w:eastAsia="en-GB"/>
        </w:rPr>
        <mc:AlternateContent>
          <mc:Choice Requires="wps">
            <w:drawing>
              <wp:anchor distT="0" distB="0" distL="114300" distR="114300" simplePos="0" relativeHeight="251664384" behindDoc="0" locked="0" layoutInCell="0" allowOverlap="1" wp14:anchorId="3E688421" wp14:editId="4AA1BB25">
                <wp:simplePos x="0" y="0"/>
                <wp:positionH relativeFrom="column">
                  <wp:posOffset>-83185</wp:posOffset>
                </wp:positionH>
                <wp:positionV relativeFrom="paragraph">
                  <wp:posOffset>128270</wp:posOffset>
                </wp:positionV>
                <wp:extent cx="6436995" cy="0"/>
                <wp:effectExtent l="12065" t="13970" r="8890" b="5080"/>
                <wp:wrapNone/>
                <wp:docPr id="3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9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68653" id="Line 3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0.1pt" to="500.3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" o:allowincell="f"/>
            </w:pict>
          </mc:Fallback>
        </mc:AlternateContent>
      </w:r>
      <w:r>
        <w:rPr>
          <w:noProof/>
          <w:lang w:eastAsia="en-GB"/>
        </w:rPr>
        <mc:AlternateContent>
          <mc:Choice Requires="wps">
            <w:drawing>
              <wp:anchor distT="0" distB="0" distL="114300" distR="114300" simplePos="0" relativeHeight="251665408" behindDoc="0" locked="0" layoutInCell="0" allowOverlap="1" wp14:anchorId="399551CF" wp14:editId="30704419">
                <wp:simplePos x="0" y="0"/>
                <wp:positionH relativeFrom="column">
                  <wp:posOffset>-83185</wp:posOffset>
                </wp:positionH>
                <wp:positionV relativeFrom="paragraph">
                  <wp:posOffset>128270</wp:posOffset>
                </wp:positionV>
                <wp:extent cx="0" cy="7286625"/>
                <wp:effectExtent l="12065" t="13970" r="6985" b="5080"/>
                <wp:wrapNone/>
                <wp:docPr id="3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86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C1028" id="Line 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0.1pt" to="-6.55pt,5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" o:allowincell="f"/>
            </w:pict>
          </mc:Fallback>
        </mc:AlternateContent>
      </w:r>
      <w:r>
        <w:rPr>
          <w:noProof/>
          <w:lang w:eastAsia="en-GB"/>
        </w:rPr>
        <mc:AlternateContent>
          <mc:Choice Requires="wps">
            <w:drawing>
              <wp:anchor distT="0" distB="0" distL="114300" distR="114300" simplePos="0" relativeHeight="251666432" behindDoc="0" locked="0" layoutInCell="1" allowOverlap="1" wp14:anchorId="5DF13B03" wp14:editId="0A71CA52">
                <wp:simplePos x="0" y="0"/>
                <wp:positionH relativeFrom="column">
                  <wp:posOffset>6324600</wp:posOffset>
                </wp:positionH>
                <wp:positionV relativeFrom="paragraph">
                  <wp:posOffset>128270</wp:posOffset>
                </wp:positionV>
                <wp:extent cx="0" cy="7305675"/>
                <wp:effectExtent l="9525" t="13970" r="9525" b="5080"/>
                <wp:wrapNone/>
                <wp:docPr id="3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05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AB62F" id="Line 3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pt,10.1pt" to="498pt,58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"/>
            </w:pict>
          </mc:Fallback>
        </mc:AlternateContent>
      </w:r>
    </w:p>
    <w:p w14:paraId="5678D5BC" w14:textId="77777777" w:rsidR="002E0752" w:rsidRPr="00FA23FA" w:rsidRDefault="002E0752" w:rsidP="002E0752">
      <w:pPr>
        <w:rPr>
          <w:sz w:val="16"/>
        </w:rPr>
      </w:pPr>
    </w:p>
    <w:p w14:paraId="74AC7D9D" w14:textId="77777777" w:rsidR="002E0752" w:rsidRPr="00FA23FA" w:rsidRDefault="002E0752" w:rsidP="002E0752">
      <w:pPr>
        <w:rPr>
          <w:sz w:val="16"/>
        </w:rPr>
      </w:pPr>
      <w:r w:rsidRPr="00FA23FA">
        <w:rPr>
          <w:sz w:val="16"/>
        </w:rPr>
        <w:t>1.</w:t>
      </w:r>
      <w:r w:rsidRPr="00FA23FA">
        <w:tab/>
      </w:r>
      <w:r w:rsidRPr="00FA23FA">
        <w:rPr>
          <w:b/>
          <w:sz w:val="16"/>
        </w:rPr>
        <w:t>Location</w:t>
      </w:r>
      <w:r w:rsidRPr="00FA23FA">
        <w:rPr>
          <w:sz w:val="16"/>
        </w:rPr>
        <w:t>……………………………………………………………..………………………………………………………………</w:t>
      </w:r>
    </w:p>
    <w:p w14:paraId="185BD497" w14:textId="77777777" w:rsidR="002E0752" w:rsidRPr="00FA23FA" w:rsidRDefault="002E0752" w:rsidP="002E0752">
      <w:pPr>
        <w:rPr>
          <w:sz w:val="16"/>
        </w:rPr>
      </w:pPr>
      <w:r w:rsidRPr="00FA23FA">
        <w:rPr>
          <w:sz w:val="16"/>
        </w:rPr>
        <w:tab/>
      </w:r>
    </w:p>
    <w:p w14:paraId="15F775B5" w14:textId="77777777" w:rsidR="002E0752" w:rsidRPr="00FA23FA" w:rsidRDefault="002E0752" w:rsidP="002E0752">
      <w:pPr>
        <w:ind w:firstLine="720"/>
        <w:rPr>
          <w:sz w:val="16"/>
        </w:rPr>
      </w:pPr>
      <w:r w:rsidRPr="00FA23FA">
        <w:rPr>
          <w:sz w:val="16"/>
        </w:rPr>
        <w:t>Equipment Identification………………………………….………………………………………………………………………</w:t>
      </w:r>
    </w:p>
    <w:p w14:paraId="516B53DB" w14:textId="77777777" w:rsidR="002E0752" w:rsidRPr="00FA23FA" w:rsidRDefault="002E0752" w:rsidP="002E0752">
      <w:pPr>
        <w:ind w:firstLine="720"/>
        <w:rPr>
          <w:sz w:val="16"/>
        </w:rPr>
      </w:pPr>
    </w:p>
    <w:p w14:paraId="1D7CCDC1" w14:textId="77777777" w:rsidR="002E0752" w:rsidRPr="00FA23FA" w:rsidRDefault="002E0752" w:rsidP="002E0752">
      <w:pPr>
        <w:ind w:firstLine="720"/>
        <w:rPr>
          <w:sz w:val="16"/>
        </w:rPr>
      </w:pPr>
      <w:r w:rsidRPr="00FA23FA">
        <w:rPr>
          <w:sz w:val="16"/>
        </w:rPr>
        <w:t>………………………………………………………………………………………………………………………………………</w:t>
      </w:r>
    </w:p>
    <w:p w14:paraId="57EE2CBE" w14:textId="77777777" w:rsidR="002E0752" w:rsidRPr="00FA23FA" w:rsidRDefault="002E0752" w:rsidP="002E0752">
      <w:pPr>
        <w:ind w:firstLine="720"/>
        <w:rPr>
          <w:sz w:val="16"/>
        </w:rPr>
      </w:pPr>
    </w:p>
    <w:p w14:paraId="673767BD" w14:textId="77777777" w:rsidR="002E0752" w:rsidRPr="00FA23FA" w:rsidRDefault="002E0752" w:rsidP="002E0752">
      <w:pPr>
        <w:ind w:left="2880" w:hanging="2160"/>
        <w:rPr>
          <w:sz w:val="16"/>
        </w:rPr>
      </w:pPr>
      <w:r w:rsidRPr="00FA23FA">
        <w:rPr>
          <w:sz w:val="16"/>
        </w:rPr>
        <w:t>Work to be done</w:t>
      </w:r>
    </w:p>
    <w:p w14:paraId="53939B05" w14:textId="77777777" w:rsidR="002E0752" w:rsidRPr="00FA23FA" w:rsidRDefault="002E0752" w:rsidP="002E0752">
      <w:pPr>
        <w:rPr>
          <w:sz w:val="16"/>
        </w:rPr>
      </w:pPr>
      <w:r w:rsidRPr="00FA23FA">
        <w:rPr>
          <w:sz w:val="16"/>
        </w:rPr>
        <w:tab/>
        <w:t>………………………………………………………………………………………………………………………………………</w:t>
      </w:r>
    </w:p>
    <w:p w14:paraId="60AEF518" w14:textId="77777777" w:rsidR="002E0752" w:rsidRPr="00FA23FA" w:rsidRDefault="002E0752" w:rsidP="002E0752">
      <w:pPr>
        <w:rPr>
          <w:sz w:val="16"/>
        </w:rPr>
      </w:pPr>
    </w:p>
    <w:p w14:paraId="32FD713C" w14:textId="77777777" w:rsidR="002E0752" w:rsidRPr="00FA23FA" w:rsidRDefault="002E0752" w:rsidP="002E0752">
      <w:pPr>
        <w:rPr>
          <w:sz w:val="16"/>
        </w:rPr>
      </w:pPr>
      <w:r w:rsidRPr="00FA23FA">
        <w:rPr>
          <w:sz w:val="16"/>
        </w:rPr>
        <w:tab/>
        <w:t>………………………………………………………………………………………………………………………………………</w:t>
      </w:r>
    </w:p>
    <w:p w14:paraId="3FEDEAA1" w14:textId="77777777" w:rsidR="002E0752" w:rsidRPr="00FA23FA" w:rsidRDefault="00A91CE6" w:rsidP="002E0752">
      <w:pPr>
        <w:rPr>
          <w:sz w:val="16"/>
        </w:rPr>
      </w:pPr>
      <w:r>
        <w:rPr>
          <w:noProof/>
          <w:sz w:val="16"/>
          <w:lang w:eastAsia="en-GB"/>
        </w:rPr>
        <mc:AlternateContent>
          <mc:Choice Requires="wps">
            <w:drawing>
              <wp:anchor distT="0" distB="0" distL="114300" distR="114300" simplePos="0" relativeHeight="251667456" behindDoc="0" locked="0" layoutInCell="0" allowOverlap="1" wp14:anchorId="4A6B524D" wp14:editId="12413BC0">
                <wp:simplePos x="0" y="0"/>
                <wp:positionH relativeFrom="column">
                  <wp:posOffset>-83185</wp:posOffset>
                </wp:positionH>
                <wp:positionV relativeFrom="paragraph">
                  <wp:posOffset>64135</wp:posOffset>
                </wp:positionV>
                <wp:extent cx="6436995" cy="0"/>
                <wp:effectExtent l="12065" t="6985" r="8890" b="12065"/>
                <wp:wrapNone/>
                <wp:docPr id="3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9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A6F0B" id="Line 3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5.05pt" to="500.3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En8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" o:allowincell="f"/>
            </w:pict>
          </mc:Fallback>
        </mc:AlternateContent>
      </w:r>
    </w:p>
    <w:p w14:paraId="254F088B" w14:textId="77777777" w:rsidR="002E0752" w:rsidRPr="00FA23FA" w:rsidRDefault="002E0752" w:rsidP="002E0752">
      <w:pPr>
        <w:numPr>
          <w:ilvl w:val="0"/>
          <w:numId w:val="5"/>
        </w:numPr>
        <w:rPr>
          <w:b/>
          <w:sz w:val="16"/>
        </w:rPr>
      </w:pPr>
      <w:r w:rsidRPr="00FA23FA">
        <w:rPr>
          <w:b/>
          <w:sz w:val="16"/>
        </w:rPr>
        <w:t xml:space="preserve">Precautions taken to achieve Safety from the System </w:t>
      </w:r>
    </w:p>
    <w:p w14:paraId="64077F1B" w14:textId="77777777" w:rsidR="002E0752" w:rsidRPr="00FA23FA" w:rsidRDefault="002E0752" w:rsidP="002E0752">
      <w:pPr>
        <w:ind w:left="2160" w:hanging="1440"/>
        <w:rPr>
          <w:b/>
          <w:sz w:val="16"/>
        </w:rPr>
      </w:pPr>
      <w:r w:rsidRPr="00FA23FA">
        <w:rPr>
          <w:b/>
          <w:sz w:val="16"/>
        </w:rPr>
        <w:t>Points of Isolation</w:t>
      </w:r>
    </w:p>
    <w:p w14:paraId="0EA41B02" w14:textId="77777777" w:rsidR="002E0752" w:rsidRPr="00FA23FA" w:rsidRDefault="002E0752" w:rsidP="002E0752">
      <w:pPr>
        <w:ind w:left="2160" w:hanging="1440"/>
        <w:rPr>
          <w:sz w:val="16"/>
        </w:rPr>
      </w:pPr>
      <w:r w:rsidRPr="00FA23FA">
        <w:rPr>
          <w:sz w:val="16"/>
        </w:rPr>
        <w:t>………………………………………………………………………………………………………………………………………</w:t>
      </w:r>
    </w:p>
    <w:p w14:paraId="48ACDA4B" w14:textId="77777777" w:rsidR="002E0752" w:rsidRPr="00FA23FA" w:rsidRDefault="002E0752" w:rsidP="002E0752">
      <w:pPr>
        <w:ind w:left="2160" w:hanging="1440"/>
        <w:rPr>
          <w:sz w:val="16"/>
        </w:rPr>
      </w:pPr>
    </w:p>
    <w:p w14:paraId="2A3F3C6D" w14:textId="77777777" w:rsidR="002E0752" w:rsidRPr="00FA23FA" w:rsidRDefault="002E0752" w:rsidP="002E0752">
      <w:pPr>
        <w:ind w:left="2160" w:hanging="1440"/>
        <w:rPr>
          <w:sz w:val="16"/>
        </w:rPr>
      </w:pPr>
      <w:r w:rsidRPr="00FA23FA">
        <w:rPr>
          <w:sz w:val="16"/>
        </w:rPr>
        <w:t>………………………………………………………………………………………………………………………………………</w:t>
      </w:r>
    </w:p>
    <w:p w14:paraId="56FDD885" w14:textId="77777777" w:rsidR="002E0752" w:rsidRPr="00FA23FA" w:rsidRDefault="002E0752" w:rsidP="002E0752">
      <w:pPr>
        <w:ind w:left="2160" w:hanging="1440"/>
        <w:rPr>
          <w:sz w:val="16"/>
        </w:rPr>
      </w:pPr>
    </w:p>
    <w:p w14:paraId="636845A0" w14:textId="77777777" w:rsidR="002E0752" w:rsidRPr="00FA23FA" w:rsidRDefault="002E0752" w:rsidP="002E0752">
      <w:pPr>
        <w:pStyle w:val="BodyText3"/>
        <w:ind w:left="720"/>
        <w:rPr>
          <w:sz w:val="16"/>
        </w:rPr>
      </w:pPr>
      <w:r w:rsidRPr="00FA23FA">
        <w:rPr>
          <w:b/>
          <w:sz w:val="16"/>
        </w:rPr>
        <w:t xml:space="preserve">Primary Earths </w:t>
      </w:r>
      <w:r w:rsidRPr="00FA23FA">
        <w:rPr>
          <w:sz w:val="16"/>
        </w:rPr>
        <w:t>………………………………………………………………………………………………………………………………………</w:t>
      </w:r>
    </w:p>
    <w:p w14:paraId="3243E6C3" w14:textId="77777777" w:rsidR="002E0752" w:rsidRPr="00FA23FA" w:rsidRDefault="002E0752" w:rsidP="002E0752">
      <w:pPr>
        <w:pStyle w:val="BodyText3"/>
        <w:ind w:left="720"/>
        <w:rPr>
          <w:sz w:val="16"/>
        </w:rPr>
      </w:pPr>
    </w:p>
    <w:p w14:paraId="71F8A64C" w14:textId="77777777" w:rsidR="002E0752" w:rsidRPr="00FA23FA" w:rsidRDefault="002E0752" w:rsidP="002E0752">
      <w:pPr>
        <w:ind w:firstLine="720"/>
        <w:rPr>
          <w:sz w:val="16"/>
        </w:rPr>
      </w:pPr>
      <w:r w:rsidRPr="00FA23FA">
        <w:rPr>
          <w:sz w:val="16"/>
        </w:rPr>
        <w:t>………………………………………………………………………………………………………………………………………</w:t>
      </w:r>
    </w:p>
    <w:p w14:paraId="6B109B2E" w14:textId="77777777" w:rsidR="002E0752" w:rsidRPr="00FA23FA" w:rsidRDefault="002E0752" w:rsidP="002E0752">
      <w:pPr>
        <w:ind w:firstLine="720"/>
        <w:rPr>
          <w:sz w:val="16"/>
        </w:rPr>
      </w:pPr>
    </w:p>
    <w:p w14:paraId="771E315D" w14:textId="77777777" w:rsidR="002E0752" w:rsidRPr="00FA23FA" w:rsidRDefault="002E0752" w:rsidP="002E0752">
      <w:pPr>
        <w:rPr>
          <w:sz w:val="16"/>
        </w:rPr>
      </w:pPr>
      <w:r w:rsidRPr="00FA23FA">
        <w:rPr>
          <w:sz w:val="16"/>
        </w:rPr>
        <w:tab/>
        <w:t>………………………………………………………………………………………………………………………………………</w:t>
      </w:r>
    </w:p>
    <w:p w14:paraId="5C58AE26" w14:textId="77777777" w:rsidR="002E0752" w:rsidRPr="00FA23FA" w:rsidRDefault="002E0752" w:rsidP="002E0752">
      <w:pPr>
        <w:rPr>
          <w:sz w:val="16"/>
        </w:rPr>
      </w:pPr>
    </w:p>
    <w:p w14:paraId="511DE143" w14:textId="77777777" w:rsidR="002E0752" w:rsidRPr="00FA23FA" w:rsidRDefault="002E0752" w:rsidP="002E0752">
      <w:pPr>
        <w:rPr>
          <w:sz w:val="16"/>
        </w:rPr>
      </w:pPr>
      <w:r w:rsidRPr="00FA23FA">
        <w:rPr>
          <w:sz w:val="16"/>
        </w:rPr>
        <w:tab/>
        <w:t>………………………………………………………………………………………………………………………………………</w:t>
      </w:r>
    </w:p>
    <w:p w14:paraId="0257B20B" w14:textId="77777777" w:rsidR="002E0752" w:rsidRPr="00FA23FA" w:rsidRDefault="002E0752" w:rsidP="002E0752">
      <w:pPr>
        <w:rPr>
          <w:sz w:val="16"/>
        </w:rPr>
      </w:pPr>
    </w:p>
    <w:p w14:paraId="7955F648" w14:textId="77777777" w:rsidR="002E0752" w:rsidRPr="00FA23FA" w:rsidRDefault="002E0752" w:rsidP="002E0752">
      <w:pPr>
        <w:ind w:left="720"/>
        <w:rPr>
          <w:sz w:val="16"/>
        </w:rPr>
      </w:pPr>
      <w:r w:rsidRPr="00FA23FA">
        <w:rPr>
          <w:sz w:val="16"/>
        </w:rPr>
        <w:t xml:space="preserve">Actions taken to avoid </w:t>
      </w:r>
      <w:r w:rsidRPr="00FA23FA">
        <w:rPr>
          <w:b/>
          <w:sz w:val="16"/>
        </w:rPr>
        <w:t>Danger</w:t>
      </w:r>
      <w:r w:rsidRPr="00FA23FA">
        <w:rPr>
          <w:sz w:val="16"/>
        </w:rPr>
        <w:t xml:space="preserve"> by draining, venting, purging and containment or dissipation of stored energy*</w:t>
      </w:r>
    </w:p>
    <w:p w14:paraId="71D62164" w14:textId="77777777" w:rsidR="002E0752" w:rsidRPr="00FA23FA" w:rsidRDefault="002E0752" w:rsidP="002E0752">
      <w:pPr>
        <w:ind w:left="720"/>
        <w:rPr>
          <w:sz w:val="16"/>
        </w:rPr>
      </w:pPr>
      <w:r w:rsidRPr="00FA23FA">
        <w:rPr>
          <w:sz w:val="16"/>
        </w:rPr>
        <w:t>………………………………………………………………………………………………………………………………………</w:t>
      </w:r>
    </w:p>
    <w:p w14:paraId="3ECBE633" w14:textId="77777777" w:rsidR="002E0752" w:rsidRPr="00FA23FA" w:rsidRDefault="002E0752" w:rsidP="002E0752">
      <w:pPr>
        <w:ind w:left="720"/>
        <w:rPr>
          <w:sz w:val="16"/>
        </w:rPr>
      </w:pPr>
    </w:p>
    <w:p w14:paraId="2F4B0985" w14:textId="77777777" w:rsidR="002E0752" w:rsidRPr="00FA23FA" w:rsidRDefault="002E0752" w:rsidP="002E0752">
      <w:pPr>
        <w:ind w:left="720"/>
        <w:rPr>
          <w:sz w:val="16"/>
        </w:rPr>
      </w:pPr>
      <w:r w:rsidRPr="00FA23FA">
        <w:rPr>
          <w:sz w:val="16"/>
        </w:rPr>
        <w:t>………………………………………………………………………………………………………………………………………</w:t>
      </w:r>
    </w:p>
    <w:p w14:paraId="6CB908BB" w14:textId="77777777" w:rsidR="002E0752" w:rsidRPr="00FA23FA" w:rsidRDefault="002E0752" w:rsidP="002E0752">
      <w:pPr>
        <w:ind w:left="720"/>
        <w:rPr>
          <w:sz w:val="16"/>
        </w:rPr>
      </w:pPr>
    </w:p>
    <w:p w14:paraId="1190F0D6" w14:textId="77777777" w:rsidR="002E0752" w:rsidRPr="00FA23FA" w:rsidRDefault="002E0752" w:rsidP="002E0752">
      <w:pPr>
        <w:ind w:left="720"/>
        <w:rPr>
          <w:sz w:val="16"/>
        </w:rPr>
      </w:pPr>
      <w:r w:rsidRPr="00FA23FA">
        <w:rPr>
          <w:sz w:val="16"/>
        </w:rPr>
        <w:t xml:space="preserve">Further precautions to be taken during the course of the work to avoid </w:t>
      </w:r>
      <w:r w:rsidRPr="00FA23FA">
        <w:rPr>
          <w:b/>
          <w:sz w:val="16"/>
        </w:rPr>
        <w:t>System</w:t>
      </w:r>
      <w:r w:rsidRPr="00FA23FA">
        <w:rPr>
          <w:sz w:val="16"/>
        </w:rPr>
        <w:t xml:space="preserve"> derived hazards* </w:t>
      </w:r>
    </w:p>
    <w:p w14:paraId="007401CF" w14:textId="77777777" w:rsidR="002E0752" w:rsidRPr="00FA23FA" w:rsidRDefault="002E0752" w:rsidP="002E0752">
      <w:pPr>
        <w:ind w:left="720"/>
        <w:rPr>
          <w:sz w:val="16"/>
        </w:rPr>
      </w:pPr>
      <w:r w:rsidRPr="00FA23FA">
        <w:rPr>
          <w:sz w:val="16"/>
        </w:rPr>
        <w:t>………………………………………………………………………………………………………………………………………</w:t>
      </w:r>
    </w:p>
    <w:p w14:paraId="7D762149" w14:textId="77777777" w:rsidR="002E0752" w:rsidRPr="00FA23FA" w:rsidRDefault="002E0752" w:rsidP="002E0752">
      <w:pPr>
        <w:ind w:left="720"/>
        <w:rPr>
          <w:sz w:val="16"/>
        </w:rPr>
      </w:pPr>
    </w:p>
    <w:p w14:paraId="37E7EB7A" w14:textId="77777777" w:rsidR="002E0752" w:rsidRPr="00FA23FA" w:rsidRDefault="002E0752" w:rsidP="002E0752">
      <w:pPr>
        <w:ind w:left="720"/>
        <w:rPr>
          <w:sz w:val="16"/>
        </w:rPr>
      </w:pPr>
      <w:r w:rsidRPr="00FA23FA">
        <w:rPr>
          <w:sz w:val="16"/>
        </w:rPr>
        <w:t>………………………………………………………………………………………………………………………………………</w:t>
      </w:r>
    </w:p>
    <w:p w14:paraId="5741735F" w14:textId="77777777" w:rsidR="002E0752" w:rsidRPr="00FA23FA" w:rsidRDefault="002E0752" w:rsidP="002E0752">
      <w:pPr>
        <w:ind w:left="720"/>
        <w:rPr>
          <w:sz w:val="16"/>
        </w:rPr>
      </w:pPr>
    </w:p>
    <w:p w14:paraId="04F3EB5E" w14:textId="77777777" w:rsidR="002E0752" w:rsidRPr="00FA23FA" w:rsidRDefault="00A91CE6" w:rsidP="002E0752">
      <w:pPr>
        <w:ind w:left="720"/>
        <w:rPr>
          <w:sz w:val="16"/>
        </w:rPr>
      </w:pPr>
      <w:r>
        <w:rPr>
          <w:noProof/>
          <w:sz w:val="16"/>
          <w:lang w:eastAsia="en-GB"/>
        </w:rPr>
        <mc:AlternateContent>
          <mc:Choice Requires="wps">
            <w:drawing>
              <wp:anchor distT="0" distB="0" distL="114300" distR="114300" simplePos="0" relativeHeight="251668480" behindDoc="0" locked="0" layoutInCell="0" allowOverlap="1" wp14:anchorId="6B9DFE2D" wp14:editId="272D04DA">
                <wp:simplePos x="0" y="0"/>
                <wp:positionH relativeFrom="column">
                  <wp:posOffset>-83185</wp:posOffset>
                </wp:positionH>
                <wp:positionV relativeFrom="paragraph">
                  <wp:posOffset>23495</wp:posOffset>
                </wp:positionV>
                <wp:extent cx="6446520" cy="0"/>
                <wp:effectExtent l="12065" t="13970" r="8890" b="5080"/>
                <wp:wrapNone/>
                <wp:docPr id="3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6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65D13" id="Line 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85pt" to="50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Czw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" o:allowincell="f"/>
            </w:pict>
          </mc:Fallback>
        </mc:AlternateContent>
      </w:r>
    </w:p>
    <w:p w14:paraId="1C991F30" w14:textId="77777777" w:rsidR="002E0752" w:rsidRPr="00FA23FA" w:rsidRDefault="002E0752" w:rsidP="002E0752">
      <w:pPr>
        <w:rPr>
          <w:sz w:val="16"/>
        </w:rPr>
      </w:pPr>
      <w:r w:rsidRPr="00FA23FA">
        <w:rPr>
          <w:sz w:val="16"/>
        </w:rPr>
        <w:t>3.</w:t>
      </w:r>
      <w:r w:rsidRPr="00FA23FA">
        <w:rPr>
          <w:sz w:val="16"/>
        </w:rPr>
        <w:tab/>
        <w:t>Precautions that may be varied*</w:t>
      </w:r>
    </w:p>
    <w:p w14:paraId="394E2418" w14:textId="77777777" w:rsidR="002E0752" w:rsidRPr="00FA23FA" w:rsidRDefault="002E0752" w:rsidP="002E0752">
      <w:pPr>
        <w:rPr>
          <w:sz w:val="16"/>
        </w:rPr>
      </w:pPr>
      <w:r w:rsidRPr="00FA23FA">
        <w:rPr>
          <w:sz w:val="16"/>
        </w:rPr>
        <w:tab/>
        <w:t>………………………………………………………………………………………………………………………………………</w:t>
      </w:r>
    </w:p>
    <w:p w14:paraId="05CB7447" w14:textId="77777777" w:rsidR="002E0752" w:rsidRPr="00FA23FA" w:rsidRDefault="002E0752" w:rsidP="002E0752">
      <w:pPr>
        <w:rPr>
          <w:sz w:val="16"/>
        </w:rPr>
      </w:pPr>
    </w:p>
    <w:p w14:paraId="69388D2D" w14:textId="77777777" w:rsidR="002E0752" w:rsidRPr="00FA23FA" w:rsidRDefault="002E0752" w:rsidP="002E0752">
      <w:pPr>
        <w:ind w:firstLine="720"/>
        <w:rPr>
          <w:sz w:val="16"/>
        </w:rPr>
      </w:pPr>
      <w:r w:rsidRPr="00FA23FA">
        <w:rPr>
          <w:sz w:val="16"/>
        </w:rPr>
        <w:t>………………………………………………………………………………………………………………………………………</w:t>
      </w:r>
    </w:p>
    <w:p w14:paraId="398CD8D5" w14:textId="77777777" w:rsidR="002E0752" w:rsidRPr="00FA23FA" w:rsidRDefault="002E0752" w:rsidP="002E0752">
      <w:pPr>
        <w:ind w:firstLine="720"/>
        <w:rPr>
          <w:sz w:val="16"/>
        </w:rPr>
      </w:pPr>
    </w:p>
    <w:p w14:paraId="6B6722EA" w14:textId="77777777" w:rsidR="002E0752" w:rsidRPr="00FA23FA" w:rsidRDefault="002E0752" w:rsidP="002E0752">
      <w:pPr>
        <w:ind w:firstLine="720"/>
        <w:rPr>
          <w:sz w:val="16"/>
        </w:rPr>
      </w:pPr>
      <w:r w:rsidRPr="00FA23FA">
        <w:rPr>
          <w:sz w:val="16"/>
        </w:rPr>
        <w:t>………………………………………………………………………………………………………………………………………</w:t>
      </w:r>
    </w:p>
    <w:p w14:paraId="6EB36C68" w14:textId="77777777" w:rsidR="002E0752" w:rsidRPr="00FA23FA" w:rsidRDefault="002E0752" w:rsidP="002E0752">
      <w:pPr>
        <w:ind w:firstLine="720"/>
        <w:rPr>
          <w:sz w:val="16"/>
        </w:rPr>
      </w:pPr>
    </w:p>
    <w:p w14:paraId="7452C64B" w14:textId="77777777" w:rsidR="002E0752" w:rsidRPr="00FA23FA" w:rsidRDefault="002E0752" w:rsidP="002E0752">
      <w:pPr>
        <w:ind w:firstLine="720"/>
        <w:rPr>
          <w:sz w:val="16"/>
        </w:rPr>
      </w:pPr>
      <w:r w:rsidRPr="00FA23FA">
        <w:rPr>
          <w:sz w:val="16"/>
        </w:rPr>
        <w:t>………………………………………………………………………………………………………………………………………</w:t>
      </w:r>
    </w:p>
    <w:p w14:paraId="268E1678" w14:textId="77777777" w:rsidR="002E0752" w:rsidRPr="00FA23FA" w:rsidRDefault="002E0752" w:rsidP="002E0752">
      <w:pPr>
        <w:rPr>
          <w:sz w:val="16"/>
        </w:rPr>
      </w:pPr>
    </w:p>
    <w:p w14:paraId="3400D0BD" w14:textId="77777777" w:rsidR="002E0752" w:rsidRPr="00FA23FA" w:rsidRDefault="00A91CE6" w:rsidP="002E0752">
      <w:r>
        <w:rPr>
          <w:noProof/>
          <w:lang w:eastAsia="en-GB"/>
        </w:rPr>
        <mc:AlternateContent>
          <mc:Choice Requires="wps">
            <w:drawing>
              <wp:anchor distT="0" distB="0" distL="114300" distR="114300" simplePos="0" relativeHeight="251669504" behindDoc="0" locked="0" layoutInCell="0" allowOverlap="1" wp14:anchorId="051FE675" wp14:editId="33D8C004">
                <wp:simplePos x="0" y="0"/>
                <wp:positionH relativeFrom="column">
                  <wp:posOffset>-83185</wp:posOffset>
                </wp:positionH>
                <wp:positionV relativeFrom="paragraph">
                  <wp:posOffset>95250</wp:posOffset>
                </wp:positionV>
                <wp:extent cx="6407785" cy="0"/>
                <wp:effectExtent l="12065" t="9525" r="9525" b="9525"/>
                <wp:wrapNone/>
                <wp:docPr id="30"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3682A" id="Line 3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7.5pt" to="49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eNk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" o:allowincell="f"/>
            </w:pict>
          </mc:Fallback>
        </mc:AlternateContent>
      </w:r>
      <w:r>
        <w:rPr>
          <w:noProof/>
          <w:lang w:eastAsia="en-GB"/>
        </w:rPr>
        <mc:AlternateContent>
          <mc:Choice Requires="wps">
            <w:drawing>
              <wp:anchor distT="0" distB="0" distL="114300" distR="114300" simplePos="0" relativeHeight="251642880" behindDoc="0" locked="0" layoutInCell="1" allowOverlap="1" wp14:anchorId="1D4B250F" wp14:editId="66D96E7D">
                <wp:simplePos x="0" y="0"/>
                <wp:positionH relativeFrom="column">
                  <wp:posOffset>5715000</wp:posOffset>
                </wp:positionH>
                <wp:positionV relativeFrom="paragraph">
                  <wp:posOffset>127635</wp:posOffset>
                </wp:positionV>
                <wp:extent cx="548640" cy="274320"/>
                <wp:effectExtent l="9525" t="13335" r="13335" b="7620"/>
                <wp:wrapNone/>
                <wp:docPr id="2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EC156" id="Rectangle 9" o:spid="_x0000_s1026" style="position:absolute;margin-left:450pt;margin-top:10.05pt;width:43.2pt;height:2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"/>
            </w:pict>
          </mc:Fallback>
        </mc:AlternateContent>
      </w:r>
      <w:r>
        <w:rPr>
          <w:noProof/>
          <w:lang w:eastAsia="en-GB"/>
        </w:rPr>
        <mc:AlternateContent>
          <mc:Choice Requires="wps">
            <w:drawing>
              <wp:anchor distT="0" distB="0" distL="114300" distR="114300" simplePos="0" relativeHeight="251641856" behindDoc="0" locked="0" layoutInCell="0" allowOverlap="1" wp14:anchorId="3E709A89" wp14:editId="00E54D8B">
                <wp:simplePos x="0" y="0"/>
                <wp:positionH relativeFrom="column">
                  <wp:posOffset>4763135</wp:posOffset>
                </wp:positionH>
                <wp:positionV relativeFrom="paragraph">
                  <wp:posOffset>125730</wp:posOffset>
                </wp:positionV>
                <wp:extent cx="1554480" cy="274320"/>
                <wp:effectExtent l="635" t="190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39D23" w14:textId="77777777" w:rsidR="002433F4" w:rsidRDefault="002433F4" w:rsidP="002E0752">
                            <w:pPr>
                              <w:rPr>
                                <w:sz w:val="16"/>
                              </w:rPr>
                            </w:pPr>
                            <w:r>
                              <w:rPr>
                                <w:b/>
                                <w:sz w:val="16"/>
                              </w:rPr>
                              <w:t>Key Safe</w:t>
                            </w:r>
                            <w:r>
                              <w:rPr>
                                <w:sz w:val="16"/>
                              </w:rPr>
                              <w:t xml:space="preserve"> number*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09A89" id="Text Box 8" o:spid="_x0000_s1031" type="#_x0000_t202" style="position:absolute;margin-left:375.05pt;margin-top:9.9pt;width:122.4pt;height:21.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" o:allowincell="f" stroked="f">
                <v:textbox>
                  <w:txbxContent>
                    <w:p w14:paraId="06639D23" w14:textId="77777777" w:rsidR="002433F4" w:rsidRDefault="002433F4" w:rsidP="002E0752">
                      <w:pPr>
                        <w:rPr>
                          <w:sz w:val="16"/>
                        </w:rPr>
                      </w:pPr>
                      <w:r>
                        <w:rPr>
                          <w:b/>
                          <w:sz w:val="16"/>
                        </w:rPr>
                        <w:t>Key Safe</w:t>
                      </w:r>
                      <w:r>
                        <w:rPr>
                          <w:sz w:val="16"/>
                        </w:rPr>
                        <w:t xml:space="preserve"> number*</w:t>
                      </w:r>
                    </w:p>
                  </w:txbxContent>
                </v:textbox>
              </v:shape>
            </w:pict>
          </mc:Fallback>
        </mc:AlternateContent>
      </w:r>
      <w:r>
        <w:rPr>
          <w:noProof/>
          <w:lang w:eastAsia="en-GB"/>
        </w:rPr>
        <mc:AlternateContent>
          <mc:Choice Requires="wps">
            <w:drawing>
              <wp:anchor distT="0" distB="0" distL="114300" distR="114300" simplePos="0" relativeHeight="251640832" behindDoc="0" locked="0" layoutInCell="0" allowOverlap="1" wp14:anchorId="77DC83D1" wp14:editId="61B9DD37">
                <wp:simplePos x="0" y="0"/>
                <wp:positionH relativeFrom="column">
                  <wp:posOffset>2477135</wp:posOffset>
                </wp:positionH>
                <wp:positionV relativeFrom="paragraph">
                  <wp:posOffset>127635</wp:posOffset>
                </wp:positionV>
                <wp:extent cx="2194560" cy="274320"/>
                <wp:effectExtent l="10160" t="13335" r="5080" b="7620"/>
                <wp:wrapNone/>
                <wp:docPr id="2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9A277" id="Rectangle 7" o:spid="_x0000_s1026" style="position:absolute;margin-left:195.05pt;margin-top:10.05pt;width:172.8pt;height:21.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" o:allowincell="f"/>
            </w:pict>
          </mc:Fallback>
        </mc:AlternateContent>
      </w:r>
    </w:p>
    <w:p w14:paraId="1E549FA7" w14:textId="77777777" w:rsidR="002E0752" w:rsidRPr="00FA23FA" w:rsidRDefault="002E0752" w:rsidP="002E0752">
      <w:pPr>
        <w:rPr>
          <w:sz w:val="16"/>
        </w:rPr>
      </w:pPr>
      <w:r w:rsidRPr="00FA23FA">
        <w:rPr>
          <w:sz w:val="16"/>
        </w:rPr>
        <w:t>4.</w:t>
      </w:r>
      <w:r w:rsidRPr="00FA23FA">
        <w:tab/>
      </w:r>
      <w:r w:rsidRPr="00FA23FA">
        <w:rPr>
          <w:sz w:val="16"/>
        </w:rPr>
        <w:t>Preparation</w:t>
      </w:r>
    </w:p>
    <w:p w14:paraId="2F7D9DF7" w14:textId="77777777" w:rsidR="002E0752" w:rsidRPr="00FA23FA" w:rsidRDefault="002E0752" w:rsidP="002E0752">
      <w:pPr>
        <w:ind w:firstLine="720"/>
        <w:rPr>
          <w:sz w:val="16"/>
        </w:rPr>
      </w:pPr>
      <w:r w:rsidRPr="00FA23FA">
        <w:rPr>
          <w:b/>
          <w:sz w:val="16"/>
        </w:rPr>
        <w:t>Control Person(s) (Safety)</w:t>
      </w:r>
      <w:r w:rsidRPr="00FA23FA">
        <w:rPr>
          <w:sz w:val="16"/>
        </w:rPr>
        <w:t xml:space="preserve"> giving Consent</w:t>
      </w:r>
    </w:p>
    <w:p w14:paraId="0121CD79" w14:textId="77777777" w:rsidR="002E0752" w:rsidRPr="00FA23FA" w:rsidRDefault="00A91CE6" w:rsidP="002E0752">
      <w:pPr>
        <w:ind w:firstLine="720"/>
        <w:rPr>
          <w:sz w:val="16"/>
        </w:rPr>
      </w:pPr>
      <w:r>
        <w:rPr>
          <w:noProof/>
          <w:sz w:val="16"/>
          <w:lang w:eastAsia="en-GB"/>
        </w:rPr>
        <mc:AlternateContent>
          <mc:Choice Requires="wps">
            <w:drawing>
              <wp:anchor distT="0" distB="0" distL="114300" distR="114300" simplePos="0" relativeHeight="251663360" behindDoc="0" locked="0" layoutInCell="0" allowOverlap="1" wp14:anchorId="326868C3" wp14:editId="6A87DC40">
                <wp:simplePos x="0" y="0"/>
                <wp:positionH relativeFrom="column">
                  <wp:posOffset>4305935</wp:posOffset>
                </wp:positionH>
                <wp:positionV relativeFrom="paragraph">
                  <wp:posOffset>114300</wp:posOffset>
                </wp:positionV>
                <wp:extent cx="274320" cy="116840"/>
                <wp:effectExtent l="10160" t="9525" r="10795" b="6985"/>
                <wp:wrapNone/>
                <wp:docPr id="2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4320"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E6EC7" id="Rectangle 29" o:spid="_x0000_s1026" style="position:absolute;margin-left:339.05pt;margin-top:9pt;width:21.6pt;height:9.2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" o:allowincell="f"/>
            </w:pict>
          </mc:Fallback>
        </mc:AlternateContent>
      </w:r>
      <w:r>
        <w:rPr>
          <w:noProof/>
          <w:sz w:val="16"/>
          <w:lang w:eastAsia="en-GB"/>
        </w:rPr>
        <mc:AlternateContent>
          <mc:Choice Requires="wps">
            <w:drawing>
              <wp:anchor distT="0" distB="0" distL="114300" distR="114300" simplePos="0" relativeHeight="251643904" behindDoc="0" locked="0" layoutInCell="0" allowOverlap="1" wp14:anchorId="7919742A" wp14:editId="608A6531">
                <wp:simplePos x="0" y="0"/>
                <wp:positionH relativeFrom="column">
                  <wp:posOffset>3574415</wp:posOffset>
                </wp:positionH>
                <wp:positionV relativeFrom="paragraph">
                  <wp:posOffset>114300</wp:posOffset>
                </wp:positionV>
                <wp:extent cx="274320" cy="116840"/>
                <wp:effectExtent l="12065" t="9525" r="8890" b="6985"/>
                <wp:wrapNone/>
                <wp:docPr id="2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4320"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F15F8" id="Rectangle 10" o:spid="_x0000_s1026" style="position:absolute;margin-left:281.45pt;margin-top:9pt;width:21.6pt;height:9.2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" o:allowincell="f"/>
            </w:pict>
          </mc:Fallback>
        </mc:AlternateContent>
      </w:r>
    </w:p>
    <w:p w14:paraId="08D44C0A" w14:textId="77777777" w:rsidR="002E0752" w:rsidRPr="00FA23FA" w:rsidRDefault="002E0752" w:rsidP="002E0752">
      <w:pPr>
        <w:ind w:firstLine="720"/>
        <w:rPr>
          <w:sz w:val="16"/>
        </w:rPr>
      </w:pPr>
      <w:r w:rsidRPr="00FA23FA">
        <w:rPr>
          <w:sz w:val="16"/>
        </w:rPr>
        <w:t xml:space="preserve">State whether this </w:t>
      </w:r>
      <w:r w:rsidRPr="00FA23FA">
        <w:rPr>
          <w:b/>
          <w:sz w:val="16"/>
        </w:rPr>
        <w:t>Permit for Work</w:t>
      </w:r>
      <w:r w:rsidRPr="00FA23FA">
        <w:rPr>
          <w:sz w:val="16"/>
        </w:rPr>
        <w:t xml:space="preserve"> must be personally retained yes  </w:t>
      </w:r>
      <w:r w:rsidRPr="00FA23FA">
        <w:rPr>
          <w:sz w:val="16"/>
        </w:rPr>
        <w:tab/>
      </w:r>
      <w:r w:rsidRPr="00FA23FA">
        <w:rPr>
          <w:sz w:val="16"/>
        </w:rPr>
        <w:tab/>
        <w:t>no</w:t>
      </w:r>
      <w:r w:rsidRPr="00FA23FA">
        <w:rPr>
          <w:sz w:val="16"/>
        </w:rPr>
        <w:tab/>
      </w:r>
    </w:p>
    <w:p w14:paraId="5375CE23" w14:textId="77777777" w:rsidR="002E0752" w:rsidRPr="00FA23FA" w:rsidRDefault="002E0752" w:rsidP="002E0752">
      <w:pPr>
        <w:ind w:firstLine="720"/>
        <w:rPr>
          <w:sz w:val="16"/>
        </w:rPr>
      </w:pPr>
    </w:p>
    <w:p w14:paraId="6971E406" w14:textId="77777777" w:rsidR="002E0752" w:rsidRPr="00FA23FA" w:rsidRDefault="00A91CE6" w:rsidP="002E0752">
      <w:pPr>
        <w:ind w:firstLine="720"/>
        <w:rPr>
          <w:sz w:val="16"/>
        </w:rPr>
      </w:pPr>
      <w:r>
        <w:rPr>
          <w:noProof/>
          <w:sz w:val="16"/>
          <w:lang w:eastAsia="en-GB"/>
        </w:rPr>
        <mc:AlternateContent>
          <mc:Choice Requires="wps">
            <w:drawing>
              <wp:anchor distT="0" distB="0" distL="114300" distR="114300" simplePos="0" relativeHeight="251645952" behindDoc="0" locked="0" layoutInCell="1" allowOverlap="1" wp14:anchorId="38590568" wp14:editId="4A31433E">
                <wp:simplePos x="0" y="0"/>
                <wp:positionH relativeFrom="column">
                  <wp:posOffset>3962400</wp:posOffset>
                </wp:positionH>
                <wp:positionV relativeFrom="paragraph">
                  <wp:posOffset>4445</wp:posOffset>
                </wp:positionV>
                <wp:extent cx="914400" cy="182880"/>
                <wp:effectExtent l="9525" t="13970" r="9525" b="12700"/>
                <wp:wrapNone/>
                <wp:docPr id="2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91194" id="Rectangle 12" o:spid="_x0000_s1026" style="position:absolute;margin-left:312pt;margin-top:.35pt;width:1in;height:14.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"/>
            </w:pict>
          </mc:Fallback>
        </mc:AlternateContent>
      </w:r>
      <w:r>
        <w:rPr>
          <w:noProof/>
          <w:sz w:val="16"/>
          <w:lang w:eastAsia="en-GB"/>
        </w:rPr>
        <mc:AlternateContent>
          <mc:Choice Requires="wps">
            <w:drawing>
              <wp:anchor distT="0" distB="0" distL="114300" distR="114300" simplePos="0" relativeHeight="251646976" behindDoc="0" locked="0" layoutInCell="1" allowOverlap="1" wp14:anchorId="5EED80E8" wp14:editId="587726E3">
                <wp:simplePos x="0" y="0"/>
                <wp:positionH relativeFrom="column">
                  <wp:posOffset>5257800</wp:posOffset>
                </wp:positionH>
                <wp:positionV relativeFrom="paragraph">
                  <wp:posOffset>4445</wp:posOffset>
                </wp:positionV>
                <wp:extent cx="1005840" cy="182880"/>
                <wp:effectExtent l="9525" t="13970" r="13335" b="12700"/>
                <wp:wrapNone/>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4BDD4" id="Rectangle 13" o:spid="_x0000_s1026" style="position:absolute;margin-left:414pt;margin-top:.35pt;width:79.2pt;height:14.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"/>
            </w:pict>
          </mc:Fallback>
        </mc:AlternateContent>
      </w:r>
      <w:r>
        <w:rPr>
          <w:noProof/>
          <w:sz w:val="16"/>
          <w:lang w:eastAsia="en-GB"/>
        </w:rPr>
        <mc:AlternateContent>
          <mc:Choice Requires="wps">
            <w:drawing>
              <wp:anchor distT="0" distB="0" distL="114300" distR="114300" simplePos="0" relativeHeight="251644928" behindDoc="0" locked="0" layoutInCell="0" allowOverlap="1" wp14:anchorId="6E1BADCD" wp14:editId="36E77B6C">
                <wp:simplePos x="0" y="0"/>
                <wp:positionH relativeFrom="column">
                  <wp:posOffset>831215</wp:posOffset>
                </wp:positionH>
                <wp:positionV relativeFrom="paragraph">
                  <wp:posOffset>4445</wp:posOffset>
                </wp:positionV>
                <wp:extent cx="2560320" cy="182880"/>
                <wp:effectExtent l="12065" t="13970" r="8890" b="12700"/>
                <wp:wrapNone/>
                <wp:docPr id="2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99F6E" id="Rectangle 11" o:spid="_x0000_s1026" style="position:absolute;margin-left:65.45pt;margin-top:.35pt;width:201.6pt;height:14.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" o:allowincell="f"/>
            </w:pict>
          </mc:Fallback>
        </mc:AlternateContent>
      </w:r>
    </w:p>
    <w:p w14:paraId="5145B177" w14:textId="77777777" w:rsidR="002E0752" w:rsidRPr="00FA23FA" w:rsidRDefault="002E0752" w:rsidP="002E0752">
      <w:pPr>
        <w:ind w:firstLine="720"/>
        <w:rPr>
          <w:sz w:val="16"/>
        </w:rPr>
      </w:pPr>
      <w:r w:rsidRPr="00FA23FA">
        <w:rPr>
          <w:sz w:val="16"/>
        </w:rPr>
        <w:t>Signed</w:t>
      </w:r>
      <w:r w:rsidRPr="00FA23FA">
        <w:rPr>
          <w:sz w:val="16"/>
        </w:rPr>
        <w:tab/>
      </w:r>
      <w:r w:rsidRPr="00FA23FA">
        <w:rPr>
          <w:sz w:val="16"/>
        </w:rPr>
        <w:tab/>
      </w:r>
      <w:r w:rsidRPr="00FA23FA">
        <w:rPr>
          <w:sz w:val="16"/>
        </w:rPr>
        <w:tab/>
      </w:r>
      <w:r w:rsidRPr="00FA23FA">
        <w:rPr>
          <w:sz w:val="16"/>
        </w:rPr>
        <w:tab/>
      </w:r>
      <w:r w:rsidRPr="00FA23FA">
        <w:rPr>
          <w:sz w:val="16"/>
        </w:rPr>
        <w:tab/>
      </w:r>
      <w:r w:rsidRPr="00FA23FA">
        <w:rPr>
          <w:sz w:val="16"/>
        </w:rPr>
        <w:tab/>
      </w:r>
      <w:r w:rsidRPr="00FA23FA">
        <w:rPr>
          <w:sz w:val="16"/>
        </w:rPr>
        <w:tab/>
        <w:t>Time</w:t>
      </w:r>
      <w:r w:rsidRPr="00FA23FA">
        <w:rPr>
          <w:sz w:val="16"/>
        </w:rPr>
        <w:tab/>
      </w:r>
      <w:r w:rsidRPr="00FA23FA">
        <w:rPr>
          <w:sz w:val="16"/>
        </w:rPr>
        <w:tab/>
      </w:r>
      <w:r w:rsidRPr="00FA23FA">
        <w:rPr>
          <w:sz w:val="16"/>
        </w:rPr>
        <w:tab/>
        <w:t>Date</w:t>
      </w:r>
      <w:r w:rsidRPr="00FA23FA">
        <w:rPr>
          <w:sz w:val="16"/>
        </w:rPr>
        <w:tab/>
      </w:r>
    </w:p>
    <w:p w14:paraId="79B602A9" w14:textId="77777777" w:rsidR="002E0752" w:rsidRPr="00FA23FA" w:rsidRDefault="002E0752" w:rsidP="002E0752">
      <w:pPr>
        <w:rPr>
          <w:b/>
          <w:sz w:val="16"/>
        </w:rPr>
      </w:pPr>
      <w:r w:rsidRPr="00FA23FA">
        <w:tab/>
      </w:r>
      <w:r w:rsidRPr="00FA23FA">
        <w:tab/>
      </w:r>
      <w:r w:rsidRPr="00FA23FA">
        <w:rPr>
          <w:b/>
          <w:sz w:val="16"/>
        </w:rPr>
        <w:t>Senior Authorised Person</w:t>
      </w:r>
    </w:p>
    <w:p w14:paraId="569104D4" w14:textId="77777777" w:rsidR="002E0752" w:rsidRPr="00FA23FA" w:rsidRDefault="00A91CE6" w:rsidP="002E0752">
      <w:r>
        <w:rPr>
          <w:noProof/>
          <w:lang w:eastAsia="en-GB"/>
        </w:rPr>
        <mc:AlternateContent>
          <mc:Choice Requires="wps">
            <w:drawing>
              <wp:anchor distT="0" distB="0" distL="114300" distR="114300" simplePos="0" relativeHeight="251670528" behindDoc="0" locked="0" layoutInCell="1" allowOverlap="1" wp14:anchorId="6976B214" wp14:editId="099A8CED">
                <wp:simplePos x="0" y="0"/>
                <wp:positionH relativeFrom="column">
                  <wp:posOffset>-78105</wp:posOffset>
                </wp:positionH>
                <wp:positionV relativeFrom="paragraph">
                  <wp:posOffset>66675</wp:posOffset>
                </wp:positionV>
                <wp:extent cx="6402705" cy="0"/>
                <wp:effectExtent l="7620" t="9525" r="9525" b="9525"/>
                <wp:wrapNone/>
                <wp:docPr id="2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2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E578A" id="Line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5.25pt" to="498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Xr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"/>
            </w:pict>
          </mc:Fallback>
        </mc:AlternateContent>
      </w:r>
    </w:p>
    <w:p w14:paraId="1473278A" w14:textId="77777777" w:rsidR="002E0752" w:rsidRPr="00FA23FA" w:rsidRDefault="002E0752" w:rsidP="002E0752">
      <w:pPr>
        <w:rPr>
          <w:sz w:val="16"/>
        </w:rPr>
      </w:pPr>
      <w:r w:rsidRPr="00FA23FA">
        <w:rPr>
          <w:sz w:val="16"/>
        </w:rPr>
        <w:br w:type="page"/>
      </w:r>
      <w:r w:rsidR="00A91CE6">
        <w:rPr>
          <w:noProof/>
          <w:sz w:val="16"/>
          <w:lang w:eastAsia="en-GB"/>
        </w:rPr>
        <w:lastRenderedPageBreak/>
        <mc:AlternateContent>
          <mc:Choice Requires="wps">
            <w:drawing>
              <wp:anchor distT="0" distB="0" distL="114300" distR="114300" simplePos="0" relativeHeight="251648000" behindDoc="0" locked="0" layoutInCell="0" allowOverlap="1" wp14:anchorId="091D038B" wp14:editId="391D9BC0">
                <wp:simplePos x="0" y="0"/>
                <wp:positionH relativeFrom="column">
                  <wp:posOffset>2019935</wp:posOffset>
                </wp:positionH>
                <wp:positionV relativeFrom="paragraph">
                  <wp:posOffset>133350</wp:posOffset>
                </wp:positionV>
                <wp:extent cx="1097280" cy="182880"/>
                <wp:effectExtent l="10160" t="9525" r="6985" b="7620"/>
                <wp:wrapNone/>
                <wp:docPr id="2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2B917" id="Rectangle 14" o:spid="_x0000_s1026" style="position:absolute;margin-left:159.05pt;margin-top:10.5pt;width:86.4pt;height:14.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" o:allowincell="f"/>
            </w:pict>
          </mc:Fallback>
        </mc:AlternateContent>
      </w:r>
      <w:r w:rsidR="00A91CE6">
        <w:rPr>
          <w:noProof/>
          <w:sz w:val="16"/>
          <w:lang w:eastAsia="en-GB"/>
        </w:rPr>
        <mc:AlternateContent>
          <mc:Choice Requires="wps">
            <w:drawing>
              <wp:anchor distT="0" distB="0" distL="114300" distR="114300" simplePos="0" relativeHeight="251649024" behindDoc="0" locked="0" layoutInCell="0" allowOverlap="1" wp14:anchorId="3FECEDB1" wp14:editId="7F676A13">
                <wp:simplePos x="0" y="0"/>
                <wp:positionH relativeFrom="column">
                  <wp:posOffset>5403215</wp:posOffset>
                </wp:positionH>
                <wp:positionV relativeFrom="paragraph">
                  <wp:posOffset>133350</wp:posOffset>
                </wp:positionV>
                <wp:extent cx="1005840" cy="182880"/>
                <wp:effectExtent l="12065" t="9525" r="10795" b="7620"/>
                <wp:wrapNone/>
                <wp:docPr id="1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CA01E" id="Rectangle 15" o:spid="_x0000_s1026" style="position:absolute;margin-left:425.45pt;margin-top:10.5pt;width:79.2pt;height:14.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" o:allowincell="f"/>
            </w:pict>
          </mc:Fallback>
        </mc:AlternateContent>
      </w:r>
      <w:r w:rsidRPr="00FA23FA">
        <w:rPr>
          <w:sz w:val="16"/>
        </w:rPr>
        <w:t>5.</w:t>
      </w:r>
      <w:r w:rsidRPr="00FA23FA">
        <w:rPr>
          <w:sz w:val="16"/>
        </w:rPr>
        <w:tab/>
        <w:t>Issue &amp; Receipt</w:t>
      </w:r>
    </w:p>
    <w:p w14:paraId="20C0898A" w14:textId="77777777" w:rsidR="002E0752" w:rsidRPr="00FA23FA" w:rsidRDefault="00A91CE6" w:rsidP="002E0752">
      <w:pPr>
        <w:ind w:firstLine="720"/>
      </w:pPr>
      <w:r>
        <w:rPr>
          <w:noProof/>
          <w:snapToGrid/>
          <w:sz w:val="22"/>
          <w:lang w:eastAsia="en-GB"/>
        </w:rPr>
        <mc:AlternateContent>
          <mc:Choice Requires="wps">
            <w:drawing>
              <wp:anchor distT="0" distB="0" distL="114300" distR="114300" simplePos="0" relativeHeight="251671552" behindDoc="0" locked="0" layoutInCell="1" allowOverlap="1" wp14:anchorId="3D5D65BF" wp14:editId="43151A31">
                <wp:simplePos x="0" y="0"/>
                <wp:positionH relativeFrom="column">
                  <wp:posOffset>-163195</wp:posOffset>
                </wp:positionH>
                <wp:positionV relativeFrom="paragraph">
                  <wp:posOffset>-262890</wp:posOffset>
                </wp:positionV>
                <wp:extent cx="6629400" cy="2825750"/>
                <wp:effectExtent l="8255" t="13335" r="10795" b="8890"/>
                <wp:wrapNone/>
                <wp:docPr id="1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28257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C50FB" id="Rectangle 37" o:spid="_x0000_s1026" style="position:absolute;margin-left:-12.85pt;margin-top:-20.7pt;width:522pt;height:2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WdUewIAAP4E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" filled="f"/>
            </w:pict>
          </mc:Fallback>
        </mc:AlternateContent>
      </w:r>
      <w:r w:rsidR="002E0752" w:rsidRPr="00FA23FA">
        <w:rPr>
          <w:b/>
          <w:sz w:val="16"/>
        </w:rPr>
        <w:t>Key Safe Number*</w:t>
      </w:r>
      <w:r w:rsidR="002E0752" w:rsidRPr="00FA23FA">
        <w:tab/>
      </w:r>
      <w:r w:rsidR="002E0752" w:rsidRPr="00FA23FA">
        <w:tab/>
      </w:r>
      <w:r w:rsidR="002E0752" w:rsidRPr="00FA23FA">
        <w:tab/>
      </w:r>
      <w:r w:rsidR="002E0752" w:rsidRPr="00FA23FA">
        <w:tab/>
      </w:r>
      <w:r w:rsidR="002E0752" w:rsidRPr="00FA23FA">
        <w:tab/>
      </w:r>
      <w:r w:rsidR="002E0752" w:rsidRPr="00FA23FA">
        <w:tab/>
      </w:r>
      <w:r w:rsidR="002E0752" w:rsidRPr="00FA23FA">
        <w:rPr>
          <w:b/>
          <w:sz w:val="16"/>
        </w:rPr>
        <w:t xml:space="preserve">Safety Keys </w:t>
      </w:r>
      <w:r w:rsidR="002E0752" w:rsidRPr="00FA23FA">
        <w:rPr>
          <w:sz w:val="16"/>
        </w:rPr>
        <w:t>(No. off)*</w:t>
      </w:r>
      <w:r w:rsidR="002E0752" w:rsidRPr="00FA23FA">
        <w:rPr>
          <w:b/>
          <w:sz w:val="16"/>
        </w:rPr>
        <w:tab/>
      </w:r>
    </w:p>
    <w:p w14:paraId="156933A6" w14:textId="77777777" w:rsidR="002E0752" w:rsidRPr="00FA23FA" w:rsidRDefault="00A91CE6" w:rsidP="002E0752">
      <w:pPr>
        <w:ind w:left="720"/>
      </w:pPr>
      <w:r>
        <w:rPr>
          <w:noProof/>
          <w:lang w:eastAsia="en-GB"/>
        </w:rPr>
        <mc:AlternateContent>
          <mc:Choice Requires="wps">
            <w:drawing>
              <wp:anchor distT="0" distB="0" distL="114300" distR="114300" simplePos="0" relativeHeight="251651072" behindDoc="0" locked="0" layoutInCell="0" allowOverlap="1" wp14:anchorId="1B9AA06C" wp14:editId="160901D0">
                <wp:simplePos x="0" y="0"/>
                <wp:positionH relativeFrom="column">
                  <wp:posOffset>5403215</wp:posOffset>
                </wp:positionH>
                <wp:positionV relativeFrom="paragraph">
                  <wp:posOffset>130175</wp:posOffset>
                </wp:positionV>
                <wp:extent cx="1005840" cy="182880"/>
                <wp:effectExtent l="12065" t="6350" r="10795"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950A1" id="Rectangle 17" o:spid="_x0000_s1026" style="position:absolute;margin-left:425.45pt;margin-top:10.25pt;width:79.2pt;height:14.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" o:allowincell="f"/>
            </w:pict>
          </mc:Fallback>
        </mc:AlternateContent>
      </w:r>
      <w:r>
        <w:rPr>
          <w:noProof/>
          <w:sz w:val="16"/>
          <w:lang w:eastAsia="en-GB"/>
        </w:rPr>
        <mc:AlternateContent>
          <mc:Choice Requires="wps">
            <w:drawing>
              <wp:anchor distT="0" distB="0" distL="114300" distR="114300" simplePos="0" relativeHeight="251650048" behindDoc="0" locked="0" layoutInCell="0" allowOverlap="1" wp14:anchorId="72975357" wp14:editId="32651516">
                <wp:simplePos x="0" y="0"/>
                <wp:positionH relativeFrom="column">
                  <wp:posOffset>2019935</wp:posOffset>
                </wp:positionH>
                <wp:positionV relativeFrom="paragraph">
                  <wp:posOffset>130175</wp:posOffset>
                </wp:positionV>
                <wp:extent cx="1097280" cy="182880"/>
                <wp:effectExtent l="10160" t="6350" r="698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3800C" id="Rectangle 16" o:spid="_x0000_s1026" style="position:absolute;margin-left:159.05pt;margin-top:10.25pt;width:86.4pt;height:14.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" o:allowincell="f"/>
            </w:pict>
          </mc:Fallback>
        </mc:AlternateContent>
      </w:r>
    </w:p>
    <w:p w14:paraId="7FEF29D6" w14:textId="77777777" w:rsidR="002E0752" w:rsidRPr="00FA23FA" w:rsidRDefault="002E0752" w:rsidP="002E0752">
      <w:pPr>
        <w:ind w:left="720"/>
        <w:rPr>
          <w:sz w:val="16"/>
        </w:rPr>
      </w:pPr>
      <w:r w:rsidRPr="00FA23FA">
        <w:rPr>
          <w:b/>
          <w:sz w:val="16"/>
        </w:rPr>
        <w:t>Earthing Schedule</w:t>
      </w:r>
      <w:r w:rsidRPr="00FA23FA">
        <w:rPr>
          <w:sz w:val="16"/>
        </w:rPr>
        <w:t xml:space="preserve"> Number*</w:t>
      </w:r>
      <w:r w:rsidRPr="00FA23FA">
        <w:rPr>
          <w:sz w:val="16"/>
        </w:rPr>
        <w:tab/>
      </w:r>
      <w:r w:rsidRPr="00FA23FA">
        <w:rPr>
          <w:sz w:val="16"/>
        </w:rPr>
        <w:tab/>
      </w:r>
      <w:r w:rsidRPr="00FA23FA">
        <w:rPr>
          <w:sz w:val="16"/>
        </w:rPr>
        <w:tab/>
      </w:r>
      <w:r w:rsidRPr="00FA23FA">
        <w:rPr>
          <w:sz w:val="16"/>
        </w:rPr>
        <w:tab/>
      </w:r>
      <w:r w:rsidRPr="00FA23FA">
        <w:rPr>
          <w:sz w:val="16"/>
        </w:rPr>
        <w:tab/>
        <w:t xml:space="preserve">Portable </w:t>
      </w:r>
      <w:r w:rsidRPr="00FA23FA">
        <w:rPr>
          <w:b/>
          <w:sz w:val="16"/>
        </w:rPr>
        <w:t>Drain earths</w:t>
      </w:r>
      <w:r w:rsidRPr="00FA23FA">
        <w:rPr>
          <w:sz w:val="16"/>
        </w:rPr>
        <w:t xml:space="preserve"> (No. off)*</w:t>
      </w:r>
      <w:r w:rsidRPr="00FA23FA">
        <w:rPr>
          <w:sz w:val="16"/>
        </w:rPr>
        <w:tab/>
      </w:r>
    </w:p>
    <w:p w14:paraId="15250256" w14:textId="77777777" w:rsidR="002E0752" w:rsidRPr="00FA23FA" w:rsidRDefault="002E0752" w:rsidP="002E0752">
      <w:pPr>
        <w:ind w:left="720"/>
        <w:rPr>
          <w:b/>
          <w:sz w:val="16"/>
        </w:rPr>
      </w:pPr>
    </w:p>
    <w:p w14:paraId="47D76001" w14:textId="77777777" w:rsidR="002E0752" w:rsidRPr="00FA23FA" w:rsidRDefault="00A91CE6" w:rsidP="002E0752">
      <w:pPr>
        <w:ind w:left="720"/>
        <w:rPr>
          <w:b/>
          <w:sz w:val="16"/>
        </w:rPr>
      </w:pPr>
      <w:r>
        <w:rPr>
          <w:b/>
          <w:noProof/>
          <w:sz w:val="16"/>
          <w:lang w:eastAsia="en-GB"/>
        </w:rPr>
        <mc:AlternateContent>
          <mc:Choice Requires="wps">
            <w:drawing>
              <wp:anchor distT="0" distB="0" distL="114300" distR="114300" simplePos="0" relativeHeight="251653120" behindDoc="0" locked="0" layoutInCell="0" allowOverlap="1" wp14:anchorId="6AE6B6CB" wp14:editId="2FFF86BA">
                <wp:simplePos x="0" y="0"/>
                <wp:positionH relativeFrom="column">
                  <wp:posOffset>5403215</wp:posOffset>
                </wp:positionH>
                <wp:positionV relativeFrom="paragraph">
                  <wp:posOffset>10160</wp:posOffset>
                </wp:positionV>
                <wp:extent cx="1005840" cy="182880"/>
                <wp:effectExtent l="12065" t="10160" r="10795" b="6985"/>
                <wp:wrapNone/>
                <wp:docPr id="1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4E603" id="Rectangle 19" o:spid="_x0000_s1026" style="position:absolute;margin-left:425.45pt;margin-top:.8pt;width:79.2pt;height:14.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" o:allowincell="f"/>
            </w:pict>
          </mc:Fallback>
        </mc:AlternateContent>
      </w:r>
      <w:r>
        <w:rPr>
          <w:noProof/>
          <w:sz w:val="16"/>
          <w:lang w:eastAsia="en-GB"/>
        </w:rPr>
        <mc:AlternateContent>
          <mc:Choice Requires="wps">
            <w:drawing>
              <wp:anchor distT="0" distB="0" distL="114300" distR="114300" simplePos="0" relativeHeight="251652096" behindDoc="0" locked="0" layoutInCell="0" allowOverlap="1" wp14:anchorId="78E06682" wp14:editId="53C97A5E">
                <wp:simplePos x="0" y="0"/>
                <wp:positionH relativeFrom="column">
                  <wp:posOffset>2019935</wp:posOffset>
                </wp:positionH>
                <wp:positionV relativeFrom="paragraph">
                  <wp:posOffset>10160</wp:posOffset>
                </wp:positionV>
                <wp:extent cx="1097280" cy="182880"/>
                <wp:effectExtent l="10160" t="10160" r="6985" b="6985"/>
                <wp:wrapNone/>
                <wp:docPr id="1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52F1A" id="Rectangle 18" o:spid="_x0000_s1026" style="position:absolute;margin-left:159.05pt;margin-top:.8pt;width:86.4pt;height:14.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" o:allowincell="f"/>
            </w:pict>
          </mc:Fallback>
        </mc:AlternateContent>
      </w:r>
      <w:r w:rsidR="002E0752" w:rsidRPr="00FA23FA">
        <w:rPr>
          <w:sz w:val="16"/>
        </w:rPr>
        <w:t xml:space="preserve">Recommendations for </w:t>
      </w:r>
      <w:r w:rsidR="002E0752" w:rsidRPr="00FA23FA">
        <w:rPr>
          <w:b/>
          <w:sz w:val="16"/>
        </w:rPr>
        <w:t>General</w:t>
      </w:r>
      <w:r w:rsidR="002E0752" w:rsidRPr="00FA23FA">
        <w:rPr>
          <w:b/>
          <w:sz w:val="16"/>
        </w:rPr>
        <w:tab/>
      </w:r>
      <w:r w:rsidR="002E0752" w:rsidRPr="00FA23FA">
        <w:rPr>
          <w:b/>
          <w:sz w:val="16"/>
        </w:rPr>
        <w:tab/>
      </w:r>
      <w:r w:rsidR="002E0752" w:rsidRPr="00FA23FA">
        <w:rPr>
          <w:b/>
          <w:sz w:val="16"/>
        </w:rPr>
        <w:tab/>
      </w:r>
      <w:r w:rsidR="002E0752" w:rsidRPr="00FA23FA">
        <w:rPr>
          <w:b/>
          <w:sz w:val="16"/>
        </w:rPr>
        <w:tab/>
        <w:t>Approved</w:t>
      </w:r>
      <w:r w:rsidR="002E0752" w:rsidRPr="00FA23FA">
        <w:rPr>
          <w:sz w:val="16"/>
        </w:rPr>
        <w:t xml:space="preserve"> (ROMP)#/</w:t>
      </w:r>
      <w:r w:rsidR="002E0752" w:rsidRPr="00FA23FA">
        <w:rPr>
          <w:b/>
          <w:sz w:val="16"/>
        </w:rPr>
        <w:t>Card Safe</w:t>
      </w:r>
      <w:r w:rsidR="002E0752" w:rsidRPr="00FA23FA">
        <w:rPr>
          <w:sz w:val="16"/>
        </w:rPr>
        <w:t>#/</w:t>
      </w:r>
    </w:p>
    <w:p w14:paraId="2C8ADA22" w14:textId="77777777" w:rsidR="002E0752" w:rsidRPr="00FA23FA" w:rsidRDefault="002E0752" w:rsidP="002E0752">
      <w:pPr>
        <w:ind w:left="720"/>
        <w:rPr>
          <w:sz w:val="16"/>
        </w:rPr>
      </w:pPr>
      <w:r w:rsidRPr="00FA23FA">
        <w:rPr>
          <w:b/>
          <w:sz w:val="16"/>
        </w:rPr>
        <w:t>Safety</w:t>
      </w:r>
      <w:r w:rsidRPr="00FA23FA">
        <w:rPr>
          <w:sz w:val="16"/>
        </w:rPr>
        <w:t xml:space="preserve"> Report Number*</w:t>
      </w:r>
      <w:r w:rsidRPr="00FA23FA">
        <w:rPr>
          <w:sz w:val="16"/>
        </w:rPr>
        <w:tab/>
      </w:r>
      <w:r w:rsidRPr="00FA23FA">
        <w:rPr>
          <w:sz w:val="16"/>
        </w:rPr>
        <w:tab/>
      </w:r>
      <w:r w:rsidRPr="00FA23FA">
        <w:rPr>
          <w:sz w:val="16"/>
        </w:rPr>
        <w:tab/>
      </w:r>
      <w:r w:rsidRPr="00FA23FA">
        <w:rPr>
          <w:sz w:val="16"/>
        </w:rPr>
        <w:tab/>
      </w:r>
      <w:r w:rsidRPr="00FA23FA">
        <w:rPr>
          <w:sz w:val="16"/>
        </w:rPr>
        <w:tab/>
        <w:t>Procedure Number*</w:t>
      </w:r>
      <w:r w:rsidRPr="00FA23FA">
        <w:rPr>
          <w:sz w:val="16"/>
        </w:rPr>
        <w:tab/>
      </w:r>
    </w:p>
    <w:p w14:paraId="65DF2709" w14:textId="77777777" w:rsidR="002E0752" w:rsidRPr="00FA23FA" w:rsidRDefault="002E0752" w:rsidP="002E0752">
      <w:pPr>
        <w:ind w:left="720"/>
        <w:rPr>
          <w:b/>
          <w:sz w:val="16"/>
        </w:rPr>
      </w:pPr>
    </w:p>
    <w:p w14:paraId="3CE9788F" w14:textId="77777777" w:rsidR="002E0752" w:rsidRPr="00FA23FA" w:rsidRDefault="00A91CE6" w:rsidP="002E0752">
      <w:pPr>
        <w:ind w:left="720"/>
        <w:rPr>
          <w:sz w:val="16"/>
        </w:rPr>
      </w:pPr>
      <w:r>
        <w:rPr>
          <w:b/>
          <w:noProof/>
          <w:sz w:val="16"/>
          <w:lang w:eastAsia="en-GB"/>
        </w:rPr>
        <mc:AlternateContent>
          <mc:Choice Requires="wps">
            <w:drawing>
              <wp:anchor distT="0" distB="0" distL="114300" distR="114300" simplePos="0" relativeHeight="251656192" behindDoc="0" locked="0" layoutInCell="0" allowOverlap="1" wp14:anchorId="73684CC6" wp14:editId="035645F7">
                <wp:simplePos x="0" y="0"/>
                <wp:positionH relativeFrom="column">
                  <wp:posOffset>6043295</wp:posOffset>
                </wp:positionH>
                <wp:positionV relativeFrom="paragraph">
                  <wp:posOffset>25400</wp:posOffset>
                </wp:positionV>
                <wp:extent cx="365760" cy="182880"/>
                <wp:effectExtent l="13970" t="6350" r="10795" b="10795"/>
                <wp:wrapNone/>
                <wp:docPr id="1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2FA88" id="Rectangle 22" o:spid="_x0000_s1026" style="position:absolute;margin-left:475.85pt;margin-top:2pt;width:28.8pt;height:1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" o:allowincell="f"/>
            </w:pict>
          </mc:Fallback>
        </mc:AlternateContent>
      </w:r>
      <w:r>
        <w:rPr>
          <w:b/>
          <w:noProof/>
          <w:sz w:val="16"/>
          <w:lang w:eastAsia="en-GB"/>
        </w:rPr>
        <mc:AlternateContent>
          <mc:Choice Requires="wps">
            <w:drawing>
              <wp:anchor distT="0" distB="0" distL="114300" distR="114300" simplePos="0" relativeHeight="251655168" behindDoc="0" locked="0" layoutInCell="0" allowOverlap="1" wp14:anchorId="1FC6B5ED" wp14:editId="253E0A7C">
                <wp:simplePos x="0" y="0"/>
                <wp:positionH relativeFrom="column">
                  <wp:posOffset>4580255</wp:posOffset>
                </wp:positionH>
                <wp:positionV relativeFrom="paragraph">
                  <wp:posOffset>25400</wp:posOffset>
                </wp:positionV>
                <wp:extent cx="365760" cy="182880"/>
                <wp:effectExtent l="8255" t="6350" r="6985" b="10795"/>
                <wp:wrapNone/>
                <wp:docPr id="1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1E79A" id="Rectangle 21" o:spid="_x0000_s1026" style="position:absolute;margin-left:360.65pt;margin-top:2pt;width:28.8pt;height:14.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" o:allowincell="f"/>
            </w:pict>
          </mc:Fallback>
        </mc:AlternateContent>
      </w:r>
      <w:r>
        <w:rPr>
          <w:b/>
          <w:noProof/>
          <w:sz w:val="16"/>
          <w:lang w:eastAsia="en-GB"/>
        </w:rPr>
        <mc:AlternateContent>
          <mc:Choice Requires="wps">
            <w:drawing>
              <wp:anchor distT="0" distB="0" distL="114300" distR="114300" simplePos="0" relativeHeight="251654144" behindDoc="0" locked="0" layoutInCell="0" allowOverlap="1" wp14:anchorId="5824F22A" wp14:editId="1C6B1B2A">
                <wp:simplePos x="0" y="0"/>
                <wp:positionH relativeFrom="column">
                  <wp:posOffset>2019935</wp:posOffset>
                </wp:positionH>
                <wp:positionV relativeFrom="paragraph">
                  <wp:posOffset>25400</wp:posOffset>
                </wp:positionV>
                <wp:extent cx="1097280" cy="182880"/>
                <wp:effectExtent l="10160" t="6350" r="6985" b="10795"/>
                <wp:wrapNone/>
                <wp:docPr id="1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8D756" id="Rectangle 20" o:spid="_x0000_s1026" style="position:absolute;margin-left:159.05pt;margin-top:2pt;width:86.4pt;height:1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" o:allowincell="f"/>
            </w:pict>
          </mc:Fallback>
        </mc:AlternateContent>
      </w:r>
      <w:r w:rsidR="002E0752" w:rsidRPr="00FA23FA">
        <w:rPr>
          <w:b/>
          <w:sz w:val="16"/>
        </w:rPr>
        <w:t>Circuit Identification</w:t>
      </w:r>
      <w:r w:rsidR="002E0752" w:rsidRPr="00FA23FA">
        <w:rPr>
          <w:sz w:val="16"/>
        </w:rPr>
        <w:t xml:space="preserve"> – Colours/</w:t>
      </w:r>
      <w:r w:rsidR="002E0752" w:rsidRPr="00FA23FA">
        <w:rPr>
          <w:sz w:val="16"/>
        </w:rPr>
        <w:tab/>
      </w:r>
      <w:r w:rsidR="002E0752" w:rsidRPr="00FA23FA">
        <w:rPr>
          <w:sz w:val="16"/>
        </w:rPr>
        <w:tab/>
      </w:r>
      <w:r w:rsidR="002E0752" w:rsidRPr="00FA23FA">
        <w:rPr>
          <w:sz w:val="16"/>
        </w:rPr>
        <w:tab/>
      </w:r>
      <w:r w:rsidR="002E0752" w:rsidRPr="00FA23FA">
        <w:rPr>
          <w:sz w:val="16"/>
        </w:rPr>
        <w:tab/>
        <w:t>Flags (No. off)*</w:t>
      </w:r>
      <w:r w:rsidR="002E0752" w:rsidRPr="00FA23FA">
        <w:rPr>
          <w:sz w:val="16"/>
        </w:rPr>
        <w:tab/>
      </w:r>
      <w:r w:rsidR="002E0752" w:rsidRPr="00FA23FA">
        <w:rPr>
          <w:sz w:val="16"/>
        </w:rPr>
        <w:tab/>
        <w:t>Wristlets (No. off)*</w:t>
      </w:r>
    </w:p>
    <w:p w14:paraId="63C2DC31" w14:textId="77777777" w:rsidR="002E0752" w:rsidRPr="00FA23FA" w:rsidRDefault="002E0752" w:rsidP="002E0752">
      <w:pPr>
        <w:ind w:left="720"/>
        <w:rPr>
          <w:sz w:val="16"/>
        </w:rPr>
      </w:pPr>
      <w:r w:rsidRPr="00FA23FA">
        <w:rPr>
          <w:sz w:val="16"/>
        </w:rPr>
        <w:t>Symbols*</w:t>
      </w:r>
      <w:r w:rsidRPr="00FA23FA">
        <w:rPr>
          <w:sz w:val="16"/>
        </w:rPr>
        <w:tab/>
      </w:r>
      <w:r w:rsidRPr="00FA23FA">
        <w:rPr>
          <w:sz w:val="16"/>
        </w:rPr>
        <w:tab/>
      </w:r>
      <w:r w:rsidRPr="00FA23FA">
        <w:rPr>
          <w:sz w:val="16"/>
        </w:rPr>
        <w:tab/>
      </w:r>
    </w:p>
    <w:p w14:paraId="45862043" w14:textId="77777777" w:rsidR="002E0752" w:rsidRPr="00FA23FA" w:rsidRDefault="00A91CE6" w:rsidP="002E0752">
      <w:pPr>
        <w:ind w:left="720"/>
        <w:rPr>
          <w:sz w:val="16"/>
        </w:rPr>
      </w:pPr>
      <w:r>
        <w:rPr>
          <w:noProof/>
          <w:sz w:val="16"/>
          <w:lang w:eastAsia="en-GB"/>
        </w:rPr>
        <mc:AlternateContent>
          <mc:Choice Requires="wps">
            <w:drawing>
              <wp:anchor distT="0" distB="0" distL="114300" distR="114300" simplePos="0" relativeHeight="251657216" behindDoc="0" locked="0" layoutInCell="0" allowOverlap="1" wp14:anchorId="53FDCEEE" wp14:editId="4AF874E6">
                <wp:simplePos x="0" y="0"/>
                <wp:positionH relativeFrom="column">
                  <wp:posOffset>1379855</wp:posOffset>
                </wp:positionH>
                <wp:positionV relativeFrom="paragraph">
                  <wp:posOffset>66040</wp:posOffset>
                </wp:positionV>
                <wp:extent cx="1737360" cy="182880"/>
                <wp:effectExtent l="8255" t="8890" r="6985" b="8255"/>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1AC12" id="Rectangle 23" o:spid="_x0000_s1026" style="position:absolute;margin-left:108.65pt;margin-top:5.2pt;width:136.8pt;height: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" o:allowincell="f"/>
            </w:pict>
          </mc:Fallback>
        </mc:AlternateContent>
      </w:r>
    </w:p>
    <w:p w14:paraId="459089B9" w14:textId="77777777" w:rsidR="002E0752" w:rsidRPr="00FA23FA" w:rsidRDefault="002E0752" w:rsidP="002E0752">
      <w:pPr>
        <w:ind w:left="720"/>
        <w:rPr>
          <w:sz w:val="16"/>
        </w:rPr>
      </w:pPr>
      <w:r w:rsidRPr="00FA23FA">
        <w:rPr>
          <w:sz w:val="16"/>
        </w:rPr>
        <w:t>Issued (Signed)</w:t>
      </w:r>
    </w:p>
    <w:p w14:paraId="550060D0" w14:textId="77777777" w:rsidR="002E0752" w:rsidRPr="00FA23FA" w:rsidRDefault="002E0752" w:rsidP="002E0752">
      <w:pPr>
        <w:ind w:left="720"/>
        <w:rPr>
          <w:sz w:val="16"/>
        </w:rPr>
      </w:pPr>
      <w:r w:rsidRPr="00FA23FA">
        <w:rPr>
          <w:sz w:val="16"/>
        </w:rPr>
        <w:tab/>
      </w:r>
      <w:r w:rsidRPr="00FA23FA">
        <w:rPr>
          <w:sz w:val="16"/>
        </w:rPr>
        <w:tab/>
      </w:r>
    </w:p>
    <w:p w14:paraId="0A8EE6E7" w14:textId="77777777" w:rsidR="002E0752" w:rsidRPr="00FA23FA" w:rsidRDefault="002E0752" w:rsidP="002E0752">
      <w:pPr>
        <w:ind w:left="1440" w:firstLine="720"/>
        <w:rPr>
          <w:b/>
          <w:sz w:val="16"/>
        </w:rPr>
      </w:pPr>
      <w:r w:rsidRPr="00FA23FA">
        <w:rPr>
          <w:b/>
          <w:sz w:val="16"/>
        </w:rPr>
        <w:t>Senior Authorised Person</w:t>
      </w:r>
    </w:p>
    <w:p w14:paraId="273CEF81" w14:textId="77777777" w:rsidR="002E0752" w:rsidRPr="00FA23FA" w:rsidRDefault="00A91CE6" w:rsidP="002E0752">
      <w:pPr>
        <w:rPr>
          <w:sz w:val="16"/>
        </w:rPr>
      </w:pPr>
      <w:r>
        <w:rPr>
          <w:noProof/>
          <w:lang w:eastAsia="en-GB"/>
        </w:rPr>
        <mc:AlternateContent>
          <mc:Choice Requires="wps">
            <w:drawing>
              <wp:anchor distT="0" distB="0" distL="114300" distR="114300" simplePos="0" relativeHeight="251660288" behindDoc="0" locked="0" layoutInCell="0" allowOverlap="1" wp14:anchorId="38A97FBC" wp14:editId="59962384">
                <wp:simplePos x="0" y="0"/>
                <wp:positionH relativeFrom="column">
                  <wp:posOffset>5768975</wp:posOffset>
                </wp:positionH>
                <wp:positionV relativeFrom="paragraph">
                  <wp:posOffset>55880</wp:posOffset>
                </wp:positionV>
                <wp:extent cx="640080" cy="182880"/>
                <wp:effectExtent l="6350" t="8255" r="10795" b="8890"/>
                <wp:wrapNone/>
                <wp:docPr id="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C75AC" id="Rectangle 26" o:spid="_x0000_s1026" style="position:absolute;margin-left:454.25pt;margin-top:4.4pt;width:50.4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" o:allowincell="f"/>
            </w:pict>
          </mc:Fallback>
        </mc:AlternateContent>
      </w:r>
      <w:r>
        <w:rPr>
          <w:noProof/>
          <w:lang w:eastAsia="en-GB"/>
        </w:rPr>
        <mc:AlternateContent>
          <mc:Choice Requires="wps">
            <w:drawing>
              <wp:anchor distT="0" distB="0" distL="114300" distR="114300" simplePos="0" relativeHeight="251659264" behindDoc="0" locked="0" layoutInCell="0" allowOverlap="1" wp14:anchorId="6FDD5F15" wp14:editId="1A95AA8F">
                <wp:simplePos x="0" y="0"/>
                <wp:positionH relativeFrom="column">
                  <wp:posOffset>3940175</wp:posOffset>
                </wp:positionH>
                <wp:positionV relativeFrom="paragraph">
                  <wp:posOffset>55880</wp:posOffset>
                </wp:positionV>
                <wp:extent cx="1188720" cy="182880"/>
                <wp:effectExtent l="6350" t="8255" r="5080" b="8890"/>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AF373" id="Rectangle 25" o:spid="_x0000_s1026" style="position:absolute;margin-left:310.25pt;margin-top:4.4pt;width:93.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" o:allowincell="f"/>
            </w:pict>
          </mc:Fallback>
        </mc:AlternateContent>
      </w:r>
      <w:r>
        <w:rPr>
          <w:noProof/>
          <w:lang w:eastAsia="en-GB"/>
        </w:rPr>
        <mc:AlternateContent>
          <mc:Choice Requires="wps">
            <w:drawing>
              <wp:anchor distT="0" distB="0" distL="114300" distR="114300" simplePos="0" relativeHeight="251658240" behindDoc="0" locked="0" layoutInCell="0" allowOverlap="1" wp14:anchorId="7ABCE239" wp14:editId="3B3FA057">
                <wp:simplePos x="0" y="0"/>
                <wp:positionH relativeFrom="column">
                  <wp:posOffset>1379855</wp:posOffset>
                </wp:positionH>
                <wp:positionV relativeFrom="paragraph">
                  <wp:posOffset>55880</wp:posOffset>
                </wp:positionV>
                <wp:extent cx="1737360" cy="182880"/>
                <wp:effectExtent l="8255" t="8255" r="6985" b="8890"/>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6ECB1" id="Rectangle 24" o:spid="_x0000_s1026" style="position:absolute;margin-left:108.65pt;margin-top:4.4pt;width:136.8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" o:allowincell="f"/>
            </w:pict>
          </mc:Fallback>
        </mc:AlternateContent>
      </w:r>
      <w:r w:rsidR="002E0752" w:rsidRPr="00FA23FA">
        <w:rPr>
          <w:sz w:val="16"/>
        </w:rPr>
        <w:tab/>
      </w:r>
    </w:p>
    <w:p w14:paraId="67BCFB8E" w14:textId="77777777" w:rsidR="002E0752" w:rsidRPr="00FA23FA" w:rsidRDefault="002E0752" w:rsidP="002E0752">
      <w:pPr>
        <w:ind w:firstLine="720"/>
        <w:rPr>
          <w:sz w:val="16"/>
        </w:rPr>
      </w:pPr>
      <w:r w:rsidRPr="00FA23FA">
        <w:rPr>
          <w:sz w:val="16"/>
        </w:rPr>
        <w:t>Received (Signed)</w:t>
      </w:r>
      <w:r w:rsidRPr="00FA23FA">
        <w:rPr>
          <w:sz w:val="16"/>
        </w:rPr>
        <w:tab/>
      </w:r>
      <w:r w:rsidRPr="00FA23FA">
        <w:rPr>
          <w:sz w:val="16"/>
        </w:rPr>
        <w:tab/>
      </w:r>
      <w:r w:rsidRPr="00FA23FA">
        <w:rPr>
          <w:sz w:val="16"/>
        </w:rPr>
        <w:tab/>
      </w:r>
      <w:r w:rsidRPr="00FA23FA">
        <w:rPr>
          <w:sz w:val="16"/>
        </w:rPr>
        <w:tab/>
      </w:r>
      <w:r w:rsidRPr="00FA23FA">
        <w:rPr>
          <w:sz w:val="16"/>
        </w:rPr>
        <w:tab/>
      </w:r>
      <w:r w:rsidRPr="00FA23FA">
        <w:rPr>
          <w:sz w:val="16"/>
        </w:rPr>
        <w:tab/>
        <w:t xml:space="preserve">Time </w:t>
      </w:r>
      <w:r w:rsidRPr="00FA23FA">
        <w:rPr>
          <w:sz w:val="16"/>
        </w:rPr>
        <w:tab/>
      </w:r>
      <w:r w:rsidRPr="00FA23FA">
        <w:rPr>
          <w:sz w:val="16"/>
        </w:rPr>
        <w:tab/>
      </w:r>
      <w:r w:rsidRPr="00FA23FA">
        <w:rPr>
          <w:sz w:val="16"/>
        </w:rPr>
        <w:tab/>
      </w:r>
      <w:r w:rsidRPr="00FA23FA">
        <w:rPr>
          <w:sz w:val="16"/>
        </w:rPr>
        <w:tab/>
        <w:t xml:space="preserve">Date </w:t>
      </w:r>
    </w:p>
    <w:p w14:paraId="580B72AB" w14:textId="77777777" w:rsidR="002E0752" w:rsidRPr="00FA23FA" w:rsidRDefault="002E0752" w:rsidP="002E0752">
      <w:pPr>
        <w:rPr>
          <w:sz w:val="16"/>
        </w:rPr>
      </w:pPr>
    </w:p>
    <w:p w14:paraId="4A3ADC2B" w14:textId="77777777" w:rsidR="002E0752" w:rsidRPr="00FA23FA" w:rsidRDefault="002E0752" w:rsidP="002E0752">
      <w:pPr>
        <w:rPr>
          <w:b/>
          <w:sz w:val="16"/>
        </w:rPr>
      </w:pPr>
      <w:r w:rsidRPr="00FA23FA">
        <w:rPr>
          <w:sz w:val="16"/>
        </w:rPr>
        <w:tab/>
      </w:r>
      <w:r w:rsidRPr="00FA23FA">
        <w:rPr>
          <w:sz w:val="16"/>
        </w:rPr>
        <w:tab/>
      </w:r>
      <w:r w:rsidRPr="00FA23FA">
        <w:rPr>
          <w:sz w:val="16"/>
        </w:rPr>
        <w:tab/>
      </w:r>
      <w:r w:rsidRPr="00FA23FA">
        <w:rPr>
          <w:b/>
          <w:sz w:val="16"/>
        </w:rPr>
        <w:t>Competent Person</w:t>
      </w:r>
    </w:p>
    <w:p w14:paraId="4F1D337D" w14:textId="77777777" w:rsidR="002E0752" w:rsidRPr="00FA23FA" w:rsidRDefault="00A91CE6" w:rsidP="002E0752">
      <w:pPr>
        <w:rPr>
          <w:sz w:val="16"/>
        </w:rPr>
      </w:pPr>
      <w:r>
        <w:rPr>
          <w:noProof/>
          <w:sz w:val="16"/>
          <w:lang w:eastAsia="en-GB"/>
        </w:rPr>
        <mc:AlternateContent>
          <mc:Choice Requires="wps">
            <w:drawing>
              <wp:anchor distT="0" distB="0" distL="114300" distR="114300" simplePos="0" relativeHeight="251661312" behindDoc="0" locked="0" layoutInCell="1" allowOverlap="1" wp14:anchorId="12F6F85C" wp14:editId="27A2913A">
                <wp:simplePos x="0" y="0"/>
                <wp:positionH relativeFrom="column">
                  <wp:posOffset>1409700</wp:posOffset>
                </wp:positionH>
                <wp:positionV relativeFrom="paragraph">
                  <wp:posOffset>85090</wp:posOffset>
                </wp:positionV>
                <wp:extent cx="1737360" cy="182880"/>
                <wp:effectExtent l="9525" t="8890" r="5715" b="8255"/>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EA259" id="Rectangle 27" o:spid="_x0000_s1026" style="position:absolute;margin-left:111pt;margin-top:6.7pt;width:136.8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"/>
            </w:pict>
          </mc:Fallback>
        </mc:AlternateContent>
      </w:r>
      <w:r>
        <w:rPr>
          <w:noProof/>
          <w:sz w:val="16"/>
          <w:lang w:eastAsia="en-GB"/>
        </w:rPr>
        <mc:AlternateContent>
          <mc:Choice Requires="wps">
            <w:drawing>
              <wp:anchor distT="0" distB="0" distL="114300" distR="114300" simplePos="0" relativeHeight="251662336" behindDoc="0" locked="0" layoutInCell="0" allowOverlap="1" wp14:anchorId="22AA3391" wp14:editId="7688FED0">
                <wp:simplePos x="0" y="0"/>
                <wp:positionH relativeFrom="column">
                  <wp:posOffset>4671695</wp:posOffset>
                </wp:positionH>
                <wp:positionV relativeFrom="paragraph">
                  <wp:posOffset>79375</wp:posOffset>
                </wp:positionV>
                <wp:extent cx="1737360" cy="182880"/>
                <wp:effectExtent l="13970" t="12700" r="10795" b="13970"/>
                <wp:wrapNone/>
                <wp:docPr id="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1A6A0" id="Rectangle 28" o:spid="_x0000_s1026" style="position:absolute;margin-left:367.85pt;margin-top:6.25pt;width:136.8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" o:allowincell="f"/>
            </w:pict>
          </mc:Fallback>
        </mc:AlternateContent>
      </w:r>
      <w:r w:rsidR="002E0752" w:rsidRPr="00FA23FA">
        <w:rPr>
          <w:sz w:val="16"/>
        </w:rPr>
        <w:tab/>
      </w:r>
    </w:p>
    <w:p w14:paraId="2E4D2265" w14:textId="77777777" w:rsidR="002E0752" w:rsidRPr="00FA23FA" w:rsidRDefault="002E0752" w:rsidP="002E0752">
      <w:pPr>
        <w:rPr>
          <w:sz w:val="16"/>
        </w:rPr>
      </w:pPr>
      <w:r w:rsidRPr="00FA23FA">
        <w:rPr>
          <w:sz w:val="16"/>
        </w:rPr>
        <w:tab/>
        <w:t>Name (Block letters)</w:t>
      </w:r>
      <w:r w:rsidRPr="00FA23FA">
        <w:rPr>
          <w:sz w:val="16"/>
        </w:rPr>
        <w:tab/>
      </w:r>
      <w:r w:rsidRPr="00FA23FA">
        <w:rPr>
          <w:sz w:val="16"/>
        </w:rPr>
        <w:tab/>
      </w:r>
      <w:r w:rsidRPr="00FA23FA">
        <w:rPr>
          <w:sz w:val="16"/>
        </w:rPr>
        <w:tab/>
      </w:r>
      <w:r w:rsidRPr="00FA23FA">
        <w:rPr>
          <w:sz w:val="16"/>
        </w:rPr>
        <w:tab/>
      </w:r>
      <w:r w:rsidRPr="00FA23FA">
        <w:rPr>
          <w:sz w:val="16"/>
        </w:rPr>
        <w:tab/>
        <w:t>Company</w:t>
      </w:r>
    </w:p>
    <w:p w14:paraId="602D4A51" w14:textId="77777777" w:rsidR="002E0752" w:rsidRPr="00FA23FA" w:rsidRDefault="002E0752" w:rsidP="002E0752"/>
    <w:p w14:paraId="4488E629" w14:textId="77777777" w:rsidR="002E0752" w:rsidRPr="00FA23FA" w:rsidRDefault="002E0752" w:rsidP="002E0752">
      <w:pPr>
        <w:rPr>
          <w:sz w:val="16"/>
        </w:rPr>
      </w:pPr>
      <w:r w:rsidRPr="00FA23FA">
        <w:tab/>
      </w:r>
      <w:r w:rsidRPr="00FA23FA">
        <w:rPr>
          <w:sz w:val="16"/>
        </w:rPr>
        <w:t># delete as appropriate  *write N/A if not applicable</w:t>
      </w:r>
      <w:r w:rsidRPr="00FA23FA">
        <w:rPr>
          <w:sz w:val="16"/>
        </w:rPr>
        <w:tab/>
      </w:r>
      <w:r w:rsidRPr="00FA23FA">
        <w:rPr>
          <w:sz w:val="16"/>
        </w:rPr>
        <w:tab/>
      </w:r>
      <w:r w:rsidRPr="00FA23FA">
        <w:rPr>
          <w:sz w:val="16"/>
        </w:rPr>
        <w:tab/>
      </w:r>
      <w:r w:rsidRPr="00FA23FA">
        <w:rPr>
          <w:sz w:val="16"/>
        </w:rPr>
        <w:tab/>
      </w:r>
      <w:r w:rsidRPr="00FA23FA">
        <w:rPr>
          <w:sz w:val="16"/>
        </w:rPr>
        <w:tab/>
        <w:t>February 1995</w:t>
      </w:r>
    </w:p>
    <w:p w14:paraId="52F2797A" w14:textId="77777777" w:rsidR="002E0752" w:rsidRPr="00FA23FA" w:rsidRDefault="002E0752" w:rsidP="002E0752">
      <w:pPr>
        <w:jc w:val="center"/>
        <w:rPr>
          <w:sz w:val="22"/>
        </w:rPr>
      </w:pPr>
    </w:p>
    <w:p w14:paraId="3B2B1B35" w14:textId="77777777" w:rsidR="002E0752" w:rsidRPr="00FA23FA" w:rsidRDefault="002E0752" w:rsidP="002E0752">
      <w:pPr>
        <w:widowControl/>
        <w:jc w:val="center"/>
      </w:pPr>
      <w:r w:rsidRPr="00FA23FA">
        <w:rPr>
          <w:b/>
        </w:rPr>
        <w:t>&lt; END OF OPERATING CODE NO. 8 APPENDIX 1&gt;</w:t>
      </w:r>
    </w:p>
    <w:p w14:paraId="7FBF8A94" w14:textId="77777777" w:rsidR="00E06013" w:rsidRPr="00FA23FA" w:rsidRDefault="00E06013">
      <w:pPr>
        <w:sectPr w:rsidR="00E06013" w:rsidRPr="00FA23FA" w:rsidSect="00783563">
          <w:footerReference w:type="default" r:id="rId16"/>
          <w:type w:val="continuous"/>
          <w:pgSz w:w="11905" w:h="16837" w:code="9"/>
          <w:pgMar w:top="851" w:right="851" w:bottom="851" w:left="1418" w:header="851" w:footer="567" w:gutter="0"/>
          <w:pgNumType w:start="1"/>
          <w:cols w:space="708"/>
          <w:noEndnote/>
          <w:docGrid w:linePitch="326"/>
        </w:sectPr>
      </w:pPr>
    </w:p>
    <w:p w14:paraId="72345729" w14:textId="77777777" w:rsidR="007F68E5" w:rsidRPr="00FA23FA" w:rsidRDefault="007F68E5"/>
    <w:sectPr w:rsidR="007F68E5" w:rsidRPr="00FA23FA" w:rsidSect="00783563">
      <w:headerReference w:type="default" r:id="rId17"/>
      <w:footerReference w:type="default" r:id="rId18"/>
      <w:type w:val="continuous"/>
      <w:pgSz w:w="11905" w:h="16837" w:code="9"/>
      <w:pgMar w:top="851" w:right="851" w:bottom="851" w:left="1418" w:header="851" w:footer="567"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D6827" w14:textId="77777777" w:rsidR="00914032" w:rsidRDefault="00914032">
      <w:r>
        <w:separator/>
      </w:r>
    </w:p>
  </w:endnote>
  <w:endnote w:type="continuationSeparator" w:id="0">
    <w:p w14:paraId="2049A547" w14:textId="77777777" w:rsidR="00914032" w:rsidRDefault="00914032">
      <w:r>
        <w:continuationSeparator/>
      </w:r>
    </w:p>
  </w:endnote>
  <w:endnote w:type="continuationNotice" w:id="1">
    <w:p w14:paraId="416F2D77" w14:textId="77777777" w:rsidR="00914032" w:rsidRDefault="009140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1497" w14:textId="20BC23B0" w:rsidR="002433F4" w:rsidRDefault="002433F4" w:rsidP="00062A97">
    <w:pPr>
      <w:tabs>
        <w:tab w:val="center" w:pos="4820"/>
        <w:tab w:val="right" w:pos="9639"/>
      </w:tabs>
      <w:rPr>
        <w:sz w:val="16"/>
        <w:szCs w:val="16"/>
      </w:rPr>
    </w:pPr>
    <w:r>
      <w:rPr>
        <w:sz w:val="16"/>
        <w:szCs w:val="16"/>
      </w:rPr>
      <w:t>Issue 5 Revision 32</w:t>
    </w:r>
    <w:r>
      <w:rPr>
        <w:sz w:val="16"/>
        <w:szCs w:val="16"/>
      </w:rPr>
      <w:tab/>
      <w:t>OC8A</w:t>
    </w:r>
    <w:r w:rsidRPr="004C0D15">
      <w:rPr>
        <w:sz w:val="16"/>
        <w:szCs w:val="16"/>
      </w:rPr>
      <w:tab/>
    </w:r>
    <w:r>
      <w:rPr>
        <w:sz w:val="16"/>
        <w:szCs w:val="16"/>
      </w:rPr>
      <w:t>1 April 2019</w:t>
    </w:r>
  </w:p>
  <w:p w14:paraId="2DA3A140" w14:textId="0871ED93" w:rsidR="002433F4" w:rsidRDefault="002433F4" w:rsidP="00062A97">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6051C8">
      <w:rPr>
        <w:rStyle w:val="PageNumber"/>
        <w:noProof/>
        <w:sz w:val="16"/>
        <w:szCs w:val="16"/>
      </w:rPr>
      <w:t>i</w:t>
    </w:r>
    <w:r w:rsidRPr="00F80D8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4219B" w14:textId="477554C7" w:rsidR="002433F4" w:rsidRDefault="002433F4" w:rsidP="00062A97">
    <w:pPr>
      <w:tabs>
        <w:tab w:val="center" w:pos="4820"/>
        <w:tab w:val="right" w:pos="9639"/>
      </w:tabs>
      <w:rPr>
        <w:sz w:val="16"/>
        <w:szCs w:val="16"/>
      </w:rPr>
    </w:pPr>
    <w:r>
      <w:rPr>
        <w:sz w:val="16"/>
        <w:szCs w:val="16"/>
      </w:rPr>
      <w:t>Issue 5 Revision 32</w:t>
    </w:r>
    <w:r>
      <w:rPr>
        <w:sz w:val="16"/>
        <w:szCs w:val="16"/>
      </w:rPr>
      <w:tab/>
      <w:t>OC8A</w:t>
    </w:r>
    <w:r w:rsidRPr="004C0D15">
      <w:rPr>
        <w:sz w:val="16"/>
        <w:szCs w:val="16"/>
      </w:rPr>
      <w:tab/>
    </w:r>
    <w:r>
      <w:rPr>
        <w:sz w:val="16"/>
        <w:szCs w:val="16"/>
      </w:rPr>
      <w:t>1 April 2019</w:t>
    </w:r>
  </w:p>
  <w:p w14:paraId="1BE9E564" w14:textId="514530D9" w:rsidR="002433F4" w:rsidRDefault="002433F4" w:rsidP="00062A97">
    <w:pPr>
      <w:tabs>
        <w:tab w:val="center" w:pos="4820"/>
        <w:tab w:val="right" w:pos="9639"/>
      </w:tabs>
      <w:rPr>
        <w:rStyle w:val="PageNumber"/>
        <w:sz w:val="16"/>
        <w:szCs w:val="16"/>
      </w:rPr>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6051C8">
      <w:rPr>
        <w:rStyle w:val="PageNumber"/>
        <w:noProof/>
        <w:sz w:val="16"/>
        <w:szCs w:val="16"/>
      </w:rPr>
      <w:t>2</w:t>
    </w:r>
    <w:r w:rsidRPr="00F80D8A">
      <w:rPr>
        <w:rStyle w:val="PageNumber"/>
        <w:sz w:val="16"/>
        <w:szCs w:val="16"/>
      </w:rPr>
      <w:fldChar w:fldCharType="end"/>
    </w:r>
    <w:r>
      <w:rPr>
        <w:rStyle w:val="PageNumber"/>
        <w:sz w:val="16"/>
        <w:szCs w:val="16"/>
      </w:rPr>
      <w:t xml:space="preserve"> of 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A2919" w14:textId="77777777" w:rsidR="002433F4" w:rsidRDefault="002433F4" w:rsidP="00062A97">
    <w:pPr>
      <w:tabs>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974BD" w14:textId="77777777" w:rsidR="00914032" w:rsidRDefault="00914032">
      <w:r>
        <w:separator/>
      </w:r>
    </w:p>
  </w:footnote>
  <w:footnote w:type="continuationSeparator" w:id="0">
    <w:p w14:paraId="5DC893FB" w14:textId="77777777" w:rsidR="00914032" w:rsidRDefault="00914032">
      <w:r>
        <w:continuationSeparator/>
      </w:r>
    </w:p>
  </w:footnote>
  <w:footnote w:type="continuationNotice" w:id="1">
    <w:p w14:paraId="5EB344DD" w14:textId="77777777" w:rsidR="00914032" w:rsidRDefault="009140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827E1" w14:textId="77777777" w:rsidR="00CE3AFA" w:rsidRDefault="00CE3A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D8191" w14:textId="77777777" w:rsidR="002433F4" w:rsidRDefault="0024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lvl>
    <w:lvl w:ilvl="1">
      <w:start w:val="1"/>
      <w:numFmt w:val="decimal"/>
      <w:lvlText w:val="%2."/>
      <w:legacy w:legacy="1" w:legacySpace="0" w:legacyIndent="0"/>
      <w:lvlJc w:val="left"/>
      <w:pPr>
        <w:ind w:left="851"/>
      </w:pPr>
    </w:lvl>
    <w:lvl w:ilvl="2">
      <w:start w:val="1"/>
      <w:numFmt w:val="decimal"/>
      <w:lvlText w:val="%2.%3"/>
      <w:legacy w:legacy="1" w:legacySpace="0" w:legacyIndent="0"/>
      <w:lvlJc w:val="left"/>
      <w:pPr>
        <w:ind w:left="851"/>
      </w:pPr>
    </w:lvl>
    <w:lvl w:ilvl="3">
      <w:start w:val="1"/>
      <w:numFmt w:val="decimal"/>
      <w:lvlText w:val="%2.%3.%4"/>
      <w:legacy w:legacy="1" w:legacySpace="0" w:legacyIndent="0"/>
      <w:lvlJc w:val="left"/>
      <w:pPr>
        <w:ind w:left="1702"/>
      </w:pPr>
    </w:lvl>
    <w:lvl w:ilvl="4">
      <w:start w:val="1"/>
      <w:numFmt w:val="lowerLetter"/>
      <w:pStyle w:val="Heading5"/>
      <w:lvlText w:val="(%5)"/>
      <w:legacy w:legacy="1" w:legacySpace="0" w:legacyIndent="0"/>
      <w:lvlJc w:val="left"/>
      <w:pPr>
        <w:ind w:left="2552"/>
      </w:pPr>
    </w:lvl>
    <w:lvl w:ilvl="5">
      <w:start w:val="1"/>
      <w:numFmt w:val="lowerRoman"/>
      <w:pStyle w:val="Heading6"/>
      <w:lvlText w:val="(%6)"/>
      <w:legacy w:legacy="1" w:legacySpace="0" w:legacyIndent="0"/>
      <w:lvlJc w:val="left"/>
      <w:pPr>
        <w:ind w:left="3403"/>
      </w:pPr>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09FB1A80"/>
    <w:multiLevelType w:val="hybridMultilevel"/>
    <w:tmpl w:val="C04CC7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8617401"/>
    <w:multiLevelType w:val="hybridMultilevel"/>
    <w:tmpl w:val="9BA46BF4"/>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1D864C3D"/>
    <w:multiLevelType w:val="multilevel"/>
    <w:tmpl w:val="D8D6054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2386CA1"/>
    <w:multiLevelType w:val="hybridMultilevel"/>
    <w:tmpl w:val="44C8136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8881930"/>
    <w:multiLevelType w:val="hybridMultilevel"/>
    <w:tmpl w:val="D8D6054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5727818"/>
    <w:multiLevelType w:val="hybridMultilevel"/>
    <w:tmpl w:val="56321206"/>
    <w:lvl w:ilvl="0" w:tplc="FFFFFFFF">
      <w:start w:val="2"/>
      <w:numFmt w:val="lowerRoman"/>
      <w:lvlText w:val="(%1)"/>
      <w:lvlJc w:val="left"/>
      <w:pPr>
        <w:tabs>
          <w:tab w:val="num" w:pos="72"/>
        </w:tabs>
        <w:ind w:left="72" w:hanging="720"/>
      </w:pPr>
      <w:rPr>
        <w:rFonts w:hint="default"/>
      </w:rPr>
    </w:lvl>
    <w:lvl w:ilvl="1" w:tplc="FFFFFFFF" w:tentative="1">
      <w:start w:val="1"/>
      <w:numFmt w:val="lowerLetter"/>
      <w:lvlText w:val="%2."/>
      <w:lvlJc w:val="left"/>
      <w:pPr>
        <w:tabs>
          <w:tab w:val="num" w:pos="432"/>
        </w:tabs>
        <w:ind w:left="432" w:hanging="360"/>
      </w:pPr>
    </w:lvl>
    <w:lvl w:ilvl="2" w:tplc="FFFFFFFF" w:tentative="1">
      <w:start w:val="1"/>
      <w:numFmt w:val="lowerRoman"/>
      <w:lvlText w:val="%3."/>
      <w:lvlJc w:val="right"/>
      <w:pPr>
        <w:tabs>
          <w:tab w:val="num" w:pos="1152"/>
        </w:tabs>
        <w:ind w:left="1152" w:hanging="180"/>
      </w:pPr>
    </w:lvl>
    <w:lvl w:ilvl="3" w:tplc="FFFFFFFF" w:tentative="1">
      <w:start w:val="1"/>
      <w:numFmt w:val="decimal"/>
      <w:lvlText w:val="%4."/>
      <w:lvlJc w:val="left"/>
      <w:pPr>
        <w:tabs>
          <w:tab w:val="num" w:pos="1872"/>
        </w:tabs>
        <w:ind w:left="1872" w:hanging="360"/>
      </w:pPr>
    </w:lvl>
    <w:lvl w:ilvl="4" w:tplc="FFFFFFFF" w:tentative="1">
      <w:start w:val="1"/>
      <w:numFmt w:val="lowerLetter"/>
      <w:lvlText w:val="%5."/>
      <w:lvlJc w:val="left"/>
      <w:pPr>
        <w:tabs>
          <w:tab w:val="num" w:pos="2592"/>
        </w:tabs>
        <w:ind w:left="2592" w:hanging="360"/>
      </w:pPr>
    </w:lvl>
    <w:lvl w:ilvl="5" w:tplc="FFFFFFFF" w:tentative="1">
      <w:start w:val="1"/>
      <w:numFmt w:val="lowerRoman"/>
      <w:lvlText w:val="%6."/>
      <w:lvlJc w:val="right"/>
      <w:pPr>
        <w:tabs>
          <w:tab w:val="num" w:pos="3312"/>
        </w:tabs>
        <w:ind w:left="3312" w:hanging="180"/>
      </w:pPr>
    </w:lvl>
    <w:lvl w:ilvl="6" w:tplc="FFFFFFFF" w:tentative="1">
      <w:start w:val="1"/>
      <w:numFmt w:val="decimal"/>
      <w:lvlText w:val="%7."/>
      <w:lvlJc w:val="left"/>
      <w:pPr>
        <w:tabs>
          <w:tab w:val="num" w:pos="4032"/>
        </w:tabs>
        <w:ind w:left="4032" w:hanging="360"/>
      </w:pPr>
    </w:lvl>
    <w:lvl w:ilvl="7" w:tplc="FFFFFFFF" w:tentative="1">
      <w:start w:val="1"/>
      <w:numFmt w:val="lowerLetter"/>
      <w:lvlText w:val="%8."/>
      <w:lvlJc w:val="left"/>
      <w:pPr>
        <w:tabs>
          <w:tab w:val="num" w:pos="4752"/>
        </w:tabs>
        <w:ind w:left="4752" w:hanging="360"/>
      </w:pPr>
    </w:lvl>
    <w:lvl w:ilvl="8" w:tplc="FFFFFFFF" w:tentative="1">
      <w:start w:val="1"/>
      <w:numFmt w:val="lowerRoman"/>
      <w:lvlText w:val="%9."/>
      <w:lvlJc w:val="right"/>
      <w:pPr>
        <w:tabs>
          <w:tab w:val="num" w:pos="5472"/>
        </w:tabs>
        <w:ind w:left="5472" w:hanging="180"/>
      </w:pPr>
    </w:lvl>
  </w:abstractNum>
  <w:abstractNum w:abstractNumId="8" w15:restartNumberingAfterBreak="0">
    <w:nsid w:val="55561668"/>
    <w:multiLevelType w:val="singleLevel"/>
    <w:tmpl w:val="6C48A322"/>
    <w:lvl w:ilvl="0">
      <w:start w:val="2"/>
      <w:numFmt w:val="decimal"/>
      <w:lvlText w:val="%1."/>
      <w:lvlJc w:val="left"/>
      <w:pPr>
        <w:tabs>
          <w:tab w:val="num" w:pos="720"/>
        </w:tabs>
        <w:ind w:left="720" w:hanging="720"/>
      </w:pPr>
      <w:rPr>
        <w:rFonts w:hint="default"/>
      </w:rPr>
    </w:lvl>
  </w:abstractNum>
  <w:abstractNum w:abstractNumId="9" w15:restartNumberingAfterBreak="0">
    <w:nsid w:val="5B981F1F"/>
    <w:multiLevelType w:val="hybridMultilevel"/>
    <w:tmpl w:val="F0BE7376"/>
    <w:lvl w:ilvl="0" w:tplc="0B040A14">
      <w:start w:val="2"/>
      <w:numFmt w:val="lowerLetter"/>
      <w:lvlText w:val="(%1)"/>
      <w:lvlJc w:val="left"/>
      <w:pPr>
        <w:tabs>
          <w:tab w:val="num" w:pos="1800"/>
        </w:tabs>
        <w:ind w:left="1800" w:hanging="360"/>
      </w:pPr>
      <w:rPr>
        <w:rFonts w:hint="default"/>
        <w:b w:val="0"/>
        <w:sz w:val="22"/>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5E343B80"/>
    <w:multiLevelType w:val="singleLevel"/>
    <w:tmpl w:val="AF78FBAE"/>
    <w:lvl w:ilvl="0">
      <w:start w:val="2"/>
      <w:numFmt w:val="lowerRoman"/>
      <w:lvlText w:val="(%1)"/>
      <w:lvlJc w:val="left"/>
      <w:pPr>
        <w:tabs>
          <w:tab w:val="num" w:pos="2682"/>
        </w:tabs>
        <w:ind w:left="2682" w:hanging="720"/>
      </w:pPr>
      <w:rPr>
        <w:rFonts w:hint="default"/>
      </w:rPr>
    </w:lvl>
  </w:abstractNum>
  <w:abstractNum w:abstractNumId="11" w15:restartNumberingAfterBreak="0">
    <w:nsid w:val="621057A6"/>
    <w:multiLevelType w:val="singleLevel"/>
    <w:tmpl w:val="931AB9E2"/>
    <w:lvl w:ilvl="0">
      <w:start w:val="2"/>
      <w:numFmt w:val="lowerLetter"/>
      <w:lvlText w:val="(%1)"/>
      <w:lvlJc w:val="left"/>
      <w:pPr>
        <w:tabs>
          <w:tab w:val="num" w:pos="1440"/>
        </w:tabs>
        <w:ind w:left="1440" w:hanging="450"/>
      </w:pPr>
      <w:rPr>
        <w:rFonts w:hint="default"/>
      </w:rPr>
    </w:lvl>
  </w:abstractNum>
  <w:abstractNum w:abstractNumId="12" w15:restartNumberingAfterBreak="0">
    <w:nsid w:val="699C5042"/>
    <w:multiLevelType w:val="singleLevel"/>
    <w:tmpl w:val="5D1C659E"/>
    <w:lvl w:ilvl="0">
      <w:start w:val="3"/>
      <w:numFmt w:val="lowerLetter"/>
      <w:lvlText w:val="(%1)"/>
      <w:lvlJc w:val="left"/>
      <w:pPr>
        <w:tabs>
          <w:tab w:val="num" w:pos="1965"/>
        </w:tabs>
        <w:ind w:left="1965" w:hanging="525"/>
      </w:pPr>
      <w:rPr>
        <w:rFonts w:hint="default"/>
        <w:b w:val="0"/>
      </w:rPr>
    </w:lvl>
  </w:abstractNum>
  <w:abstractNum w:abstractNumId="13" w15:restartNumberingAfterBreak="0">
    <w:nsid w:val="703C7ED7"/>
    <w:multiLevelType w:val="hybridMultilevel"/>
    <w:tmpl w:val="1B665920"/>
    <w:lvl w:ilvl="0" w:tplc="FFFFFFFF">
      <w:start w:val="1"/>
      <w:numFmt w:val="lowerLetter"/>
      <w:lvlText w:val="(%1)"/>
      <w:lvlJc w:val="left"/>
      <w:pPr>
        <w:tabs>
          <w:tab w:val="num" w:pos="2844"/>
        </w:tabs>
        <w:ind w:left="2844" w:hanging="360"/>
      </w:pPr>
      <w:rPr>
        <w:rFonts w:hint="default"/>
      </w:rPr>
    </w:lvl>
    <w:lvl w:ilvl="1" w:tplc="FFFFFFFF" w:tentative="1">
      <w:start w:val="1"/>
      <w:numFmt w:val="lowerLetter"/>
      <w:lvlText w:val="%2."/>
      <w:lvlJc w:val="left"/>
      <w:pPr>
        <w:tabs>
          <w:tab w:val="num" w:pos="3564"/>
        </w:tabs>
        <w:ind w:left="3564" w:hanging="360"/>
      </w:pPr>
    </w:lvl>
    <w:lvl w:ilvl="2" w:tplc="FFFFFFFF" w:tentative="1">
      <w:start w:val="1"/>
      <w:numFmt w:val="lowerRoman"/>
      <w:lvlText w:val="%3."/>
      <w:lvlJc w:val="right"/>
      <w:pPr>
        <w:tabs>
          <w:tab w:val="num" w:pos="4284"/>
        </w:tabs>
        <w:ind w:left="4284" w:hanging="180"/>
      </w:pPr>
    </w:lvl>
    <w:lvl w:ilvl="3" w:tplc="FFFFFFFF" w:tentative="1">
      <w:start w:val="1"/>
      <w:numFmt w:val="decimal"/>
      <w:lvlText w:val="%4."/>
      <w:lvlJc w:val="left"/>
      <w:pPr>
        <w:tabs>
          <w:tab w:val="num" w:pos="5004"/>
        </w:tabs>
        <w:ind w:left="5004" w:hanging="360"/>
      </w:pPr>
    </w:lvl>
    <w:lvl w:ilvl="4" w:tplc="FFFFFFFF" w:tentative="1">
      <w:start w:val="1"/>
      <w:numFmt w:val="lowerLetter"/>
      <w:lvlText w:val="%5."/>
      <w:lvlJc w:val="left"/>
      <w:pPr>
        <w:tabs>
          <w:tab w:val="num" w:pos="5724"/>
        </w:tabs>
        <w:ind w:left="5724" w:hanging="360"/>
      </w:pPr>
    </w:lvl>
    <w:lvl w:ilvl="5" w:tplc="FFFFFFFF" w:tentative="1">
      <w:start w:val="1"/>
      <w:numFmt w:val="lowerRoman"/>
      <w:lvlText w:val="%6."/>
      <w:lvlJc w:val="right"/>
      <w:pPr>
        <w:tabs>
          <w:tab w:val="num" w:pos="6444"/>
        </w:tabs>
        <w:ind w:left="6444" w:hanging="180"/>
      </w:pPr>
    </w:lvl>
    <w:lvl w:ilvl="6" w:tplc="FFFFFFFF" w:tentative="1">
      <w:start w:val="1"/>
      <w:numFmt w:val="decimal"/>
      <w:lvlText w:val="%7."/>
      <w:lvlJc w:val="left"/>
      <w:pPr>
        <w:tabs>
          <w:tab w:val="num" w:pos="7164"/>
        </w:tabs>
        <w:ind w:left="7164" w:hanging="360"/>
      </w:pPr>
    </w:lvl>
    <w:lvl w:ilvl="7" w:tplc="FFFFFFFF" w:tentative="1">
      <w:start w:val="1"/>
      <w:numFmt w:val="lowerLetter"/>
      <w:lvlText w:val="%8."/>
      <w:lvlJc w:val="left"/>
      <w:pPr>
        <w:tabs>
          <w:tab w:val="num" w:pos="7884"/>
        </w:tabs>
        <w:ind w:left="7884" w:hanging="360"/>
      </w:pPr>
    </w:lvl>
    <w:lvl w:ilvl="8" w:tplc="FFFFFFFF" w:tentative="1">
      <w:start w:val="1"/>
      <w:numFmt w:val="lowerRoman"/>
      <w:lvlText w:val="%9."/>
      <w:lvlJc w:val="right"/>
      <w:pPr>
        <w:tabs>
          <w:tab w:val="num" w:pos="8604"/>
        </w:tabs>
        <w:ind w:left="8604" w:hanging="180"/>
      </w:pPr>
    </w:lvl>
  </w:abstractNum>
  <w:abstractNum w:abstractNumId="14" w15:restartNumberingAfterBreak="0">
    <w:nsid w:val="753D7011"/>
    <w:multiLevelType w:val="singleLevel"/>
    <w:tmpl w:val="F0105D4A"/>
    <w:lvl w:ilvl="0">
      <w:start w:val="1"/>
      <w:numFmt w:val="bullet"/>
      <w:lvlText w:val=""/>
      <w:lvlJc w:val="left"/>
      <w:pPr>
        <w:tabs>
          <w:tab w:val="num" w:pos="360"/>
        </w:tabs>
        <w:ind w:left="360" w:hanging="360"/>
      </w:pPr>
      <w:rPr>
        <w:rFonts w:ascii="Symbol" w:hAnsi="Symbol" w:hint="default"/>
        <w:sz w:val="20"/>
      </w:rPr>
    </w:lvl>
  </w:abstractNum>
  <w:num w:numId="1">
    <w:abstractNumId w:val="11"/>
  </w:num>
  <w:num w:numId="2">
    <w:abstractNumId w:val="7"/>
  </w:num>
  <w:num w:numId="3">
    <w:abstractNumId w:val="3"/>
  </w:num>
  <w:num w:numId="4">
    <w:abstractNumId w:val="13"/>
  </w:num>
  <w:num w:numId="5">
    <w:abstractNumId w:val="8"/>
  </w:num>
  <w:num w:numId="6">
    <w:abstractNumId w:val="1"/>
  </w:num>
  <w:num w:numId="7">
    <w:abstractNumId w:val="5"/>
  </w:num>
  <w:num w:numId="8">
    <w:abstractNumId w:val="6"/>
  </w:num>
  <w:num w:numId="9">
    <w:abstractNumId w:val="4"/>
  </w:num>
  <w:num w:numId="10">
    <w:abstractNumId w:val="2"/>
  </w:num>
  <w:num w:numId="11">
    <w:abstractNumId w:val="14"/>
  </w:num>
  <w:num w:numId="12">
    <w:abstractNumId w:val="12"/>
  </w:num>
  <w:num w:numId="13">
    <w:abstractNumId w:val="10"/>
  </w:num>
  <w:num w:numId="14">
    <w:abstractNumId w:val="9"/>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ller(ESO), Matt">
    <w15:presenceInfo w15:providerId="AD" w15:userId="S::matt.baller@uk.nationalgrid.com::80ea22bc-43b3-4500-89e0-565e3d2fb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0752"/>
    <w:rsid w:val="00002C8F"/>
    <w:rsid w:val="00004587"/>
    <w:rsid w:val="0001061B"/>
    <w:rsid w:val="00013C24"/>
    <w:rsid w:val="00014126"/>
    <w:rsid w:val="00015318"/>
    <w:rsid w:val="00016D1A"/>
    <w:rsid w:val="000245C7"/>
    <w:rsid w:val="00025343"/>
    <w:rsid w:val="00025663"/>
    <w:rsid w:val="00027334"/>
    <w:rsid w:val="00031630"/>
    <w:rsid w:val="000317EB"/>
    <w:rsid w:val="0003213A"/>
    <w:rsid w:val="00033374"/>
    <w:rsid w:val="0003407D"/>
    <w:rsid w:val="000362F8"/>
    <w:rsid w:val="00041274"/>
    <w:rsid w:val="000450BC"/>
    <w:rsid w:val="00062A97"/>
    <w:rsid w:val="000642CC"/>
    <w:rsid w:val="00071754"/>
    <w:rsid w:val="000757AB"/>
    <w:rsid w:val="000759AF"/>
    <w:rsid w:val="00080969"/>
    <w:rsid w:val="00083788"/>
    <w:rsid w:val="000840E3"/>
    <w:rsid w:val="00091DE7"/>
    <w:rsid w:val="00092ED8"/>
    <w:rsid w:val="00097048"/>
    <w:rsid w:val="000A0333"/>
    <w:rsid w:val="000A249F"/>
    <w:rsid w:val="000A683F"/>
    <w:rsid w:val="000A76DB"/>
    <w:rsid w:val="000C129B"/>
    <w:rsid w:val="000C16ED"/>
    <w:rsid w:val="000C1BB4"/>
    <w:rsid w:val="000D2B74"/>
    <w:rsid w:val="000D3083"/>
    <w:rsid w:val="00100103"/>
    <w:rsid w:val="0010032A"/>
    <w:rsid w:val="00100EA5"/>
    <w:rsid w:val="00101875"/>
    <w:rsid w:val="00104B3C"/>
    <w:rsid w:val="00107B58"/>
    <w:rsid w:val="00124A50"/>
    <w:rsid w:val="00124AFE"/>
    <w:rsid w:val="00131847"/>
    <w:rsid w:val="00132166"/>
    <w:rsid w:val="00147586"/>
    <w:rsid w:val="0014796B"/>
    <w:rsid w:val="00162140"/>
    <w:rsid w:val="00167874"/>
    <w:rsid w:val="001710CF"/>
    <w:rsid w:val="001739B7"/>
    <w:rsid w:val="00174BB7"/>
    <w:rsid w:val="00180B0E"/>
    <w:rsid w:val="00196A22"/>
    <w:rsid w:val="001A1C07"/>
    <w:rsid w:val="001A3852"/>
    <w:rsid w:val="001A38EA"/>
    <w:rsid w:val="001A7557"/>
    <w:rsid w:val="001B1B75"/>
    <w:rsid w:val="001B764A"/>
    <w:rsid w:val="001C03C0"/>
    <w:rsid w:val="001C7B41"/>
    <w:rsid w:val="001D2A93"/>
    <w:rsid w:val="001D54AD"/>
    <w:rsid w:val="001D68E2"/>
    <w:rsid w:val="001D7E46"/>
    <w:rsid w:val="001F14D1"/>
    <w:rsid w:val="001F431D"/>
    <w:rsid w:val="00200593"/>
    <w:rsid w:val="00201962"/>
    <w:rsid w:val="002060CE"/>
    <w:rsid w:val="00210BE6"/>
    <w:rsid w:val="00216F13"/>
    <w:rsid w:val="0022795D"/>
    <w:rsid w:val="00227CDD"/>
    <w:rsid w:val="00233137"/>
    <w:rsid w:val="00233BFB"/>
    <w:rsid w:val="002362A8"/>
    <w:rsid w:val="002423F5"/>
    <w:rsid w:val="00242625"/>
    <w:rsid w:val="002433F4"/>
    <w:rsid w:val="0024382C"/>
    <w:rsid w:val="00243D79"/>
    <w:rsid w:val="00245330"/>
    <w:rsid w:val="00253EEF"/>
    <w:rsid w:val="0025409B"/>
    <w:rsid w:val="00254BBB"/>
    <w:rsid w:val="00260AE8"/>
    <w:rsid w:val="00262190"/>
    <w:rsid w:val="002947EF"/>
    <w:rsid w:val="002964AE"/>
    <w:rsid w:val="002A6DA8"/>
    <w:rsid w:val="002A7646"/>
    <w:rsid w:val="002C1202"/>
    <w:rsid w:val="002C16B0"/>
    <w:rsid w:val="002E0752"/>
    <w:rsid w:val="002E102B"/>
    <w:rsid w:val="002E3677"/>
    <w:rsid w:val="002E4C32"/>
    <w:rsid w:val="002E4D10"/>
    <w:rsid w:val="002F11C0"/>
    <w:rsid w:val="002F2D8C"/>
    <w:rsid w:val="002F5322"/>
    <w:rsid w:val="00302DC4"/>
    <w:rsid w:val="00303C2B"/>
    <w:rsid w:val="00306436"/>
    <w:rsid w:val="00306AAF"/>
    <w:rsid w:val="003113C6"/>
    <w:rsid w:val="0031460E"/>
    <w:rsid w:val="0031665B"/>
    <w:rsid w:val="00320A03"/>
    <w:rsid w:val="00321956"/>
    <w:rsid w:val="00321D71"/>
    <w:rsid w:val="00323193"/>
    <w:rsid w:val="0033423F"/>
    <w:rsid w:val="00341E2C"/>
    <w:rsid w:val="00341ED6"/>
    <w:rsid w:val="00342656"/>
    <w:rsid w:val="003431C1"/>
    <w:rsid w:val="00352E12"/>
    <w:rsid w:val="00360A16"/>
    <w:rsid w:val="003652B1"/>
    <w:rsid w:val="0037065B"/>
    <w:rsid w:val="003721E7"/>
    <w:rsid w:val="00376F00"/>
    <w:rsid w:val="003774EE"/>
    <w:rsid w:val="00377C06"/>
    <w:rsid w:val="003850FA"/>
    <w:rsid w:val="00390539"/>
    <w:rsid w:val="00392AB4"/>
    <w:rsid w:val="00394169"/>
    <w:rsid w:val="00397F43"/>
    <w:rsid w:val="003B600A"/>
    <w:rsid w:val="003B642E"/>
    <w:rsid w:val="003B7A49"/>
    <w:rsid w:val="003C0F14"/>
    <w:rsid w:val="003C1EC1"/>
    <w:rsid w:val="003D1AD5"/>
    <w:rsid w:val="003D220B"/>
    <w:rsid w:val="003D6E55"/>
    <w:rsid w:val="003E399C"/>
    <w:rsid w:val="003F230F"/>
    <w:rsid w:val="003F4DF0"/>
    <w:rsid w:val="00401EF1"/>
    <w:rsid w:val="00410139"/>
    <w:rsid w:val="00417BF2"/>
    <w:rsid w:val="00421EF8"/>
    <w:rsid w:val="00423A90"/>
    <w:rsid w:val="004241BF"/>
    <w:rsid w:val="004318C6"/>
    <w:rsid w:val="004342E0"/>
    <w:rsid w:val="00442BCE"/>
    <w:rsid w:val="00445433"/>
    <w:rsid w:val="00447541"/>
    <w:rsid w:val="00454ACA"/>
    <w:rsid w:val="00460DE9"/>
    <w:rsid w:val="00463997"/>
    <w:rsid w:val="00464B95"/>
    <w:rsid w:val="00470F35"/>
    <w:rsid w:val="004743BD"/>
    <w:rsid w:val="004747C3"/>
    <w:rsid w:val="00487486"/>
    <w:rsid w:val="004909DE"/>
    <w:rsid w:val="004911DF"/>
    <w:rsid w:val="004939FF"/>
    <w:rsid w:val="00493DE7"/>
    <w:rsid w:val="004A78DB"/>
    <w:rsid w:val="004B2969"/>
    <w:rsid w:val="004B4F7C"/>
    <w:rsid w:val="004D17A2"/>
    <w:rsid w:val="004D17B6"/>
    <w:rsid w:val="004D320F"/>
    <w:rsid w:val="004D3414"/>
    <w:rsid w:val="004D5F5A"/>
    <w:rsid w:val="004D6770"/>
    <w:rsid w:val="004E7A2B"/>
    <w:rsid w:val="004F786F"/>
    <w:rsid w:val="00502C4E"/>
    <w:rsid w:val="00503378"/>
    <w:rsid w:val="005069C2"/>
    <w:rsid w:val="00516AFB"/>
    <w:rsid w:val="00516DDF"/>
    <w:rsid w:val="00520302"/>
    <w:rsid w:val="005226D7"/>
    <w:rsid w:val="005230B1"/>
    <w:rsid w:val="00523654"/>
    <w:rsid w:val="00524BBA"/>
    <w:rsid w:val="005279E5"/>
    <w:rsid w:val="005324A2"/>
    <w:rsid w:val="00532982"/>
    <w:rsid w:val="00535401"/>
    <w:rsid w:val="00537F3F"/>
    <w:rsid w:val="00551D62"/>
    <w:rsid w:val="00557DBC"/>
    <w:rsid w:val="00564137"/>
    <w:rsid w:val="00566DA6"/>
    <w:rsid w:val="00574667"/>
    <w:rsid w:val="00575BF7"/>
    <w:rsid w:val="0057622D"/>
    <w:rsid w:val="00576315"/>
    <w:rsid w:val="005774C5"/>
    <w:rsid w:val="00577897"/>
    <w:rsid w:val="00583258"/>
    <w:rsid w:val="005B437C"/>
    <w:rsid w:val="005B48BA"/>
    <w:rsid w:val="005B70A8"/>
    <w:rsid w:val="005C64BE"/>
    <w:rsid w:val="005D1369"/>
    <w:rsid w:val="005D6D66"/>
    <w:rsid w:val="005E23E2"/>
    <w:rsid w:val="005E3A38"/>
    <w:rsid w:val="005F57D9"/>
    <w:rsid w:val="006000B5"/>
    <w:rsid w:val="006051C8"/>
    <w:rsid w:val="0060530E"/>
    <w:rsid w:val="006053B6"/>
    <w:rsid w:val="006068C8"/>
    <w:rsid w:val="006070F3"/>
    <w:rsid w:val="00607162"/>
    <w:rsid w:val="006201CC"/>
    <w:rsid w:val="00626AF8"/>
    <w:rsid w:val="00631FFD"/>
    <w:rsid w:val="006334A8"/>
    <w:rsid w:val="0063389C"/>
    <w:rsid w:val="006479A6"/>
    <w:rsid w:val="00650E3E"/>
    <w:rsid w:val="00650F65"/>
    <w:rsid w:val="00655166"/>
    <w:rsid w:val="00664C8E"/>
    <w:rsid w:val="006720B4"/>
    <w:rsid w:val="006739EB"/>
    <w:rsid w:val="00674163"/>
    <w:rsid w:val="006748C7"/>
    <w:rsid w:val="0067767F"/>
    <w:rsid w:val="006815E7"/>
    <w:rsid w:val="0068351E"/>
    <w:rsid w:val="00687789"/>
    <w:rsid w:val="00690E2E"/>
    <w:rsid w:val="0069172D"/>
    <w:rsid w:val="00695286"/>
    <w:rsid w:val="006A2358"/>
    <w:rsid w:val="006A2472"/>
    <w:rsid w:val="006B0908"/>
    <w:rsid w:val="006B3EB8"/>
    <w:rsid w:val="006B3F2D"/>
    <w:rsid w:val="006B5D6F"/>
    <w:rsid w:val="006B6DEA"/>
    <w:rsid w:val="006C44EA"/>
    <w:rsid w:val="006C5231"/>
    <w:rsid w:val="006D14B9"/>
    <w:rsid w:val="006D3817"/>
    <w:rsid w:val="006F09ED"/>
    <w:rsid w:val="006F2525"/>
    <w:rsid w:val="006F400B"/>
    <w:rsid w:val="006F4B30"/>
    <w:rsid w:val="006F6F25"/>
    <w:rsid w:val="006F7239"/>
    <w:rsid w:val="007006B8"/>
    <w:rsid w:val="00703421"/>
    <w:rsid w:val="00706EA5"/>
    <w:rsid w:val="0071765D"/>
    <w:rsid w:val="007253A4"/>
    <w:rsid w:val="00731325"/>
    <w:rsid w:val="00733388"/>
    <w:rsid w:val="007374FC"/>
    <w:rsid w:val="00745A4F"/>
    <w:rsid w:val="00751834"/>
    <w:rsid w:val="00752810"/>
    <w:rsid w:val="00762C75"/>
    <w:rsid w:val="007640EA"/>
    <w:rsid w:val="00766B45"/>
    <w:rsid w:val="00772927"/>
    <w:rsid w:val="007759D7"/>
    <w:rsid w:val="00781645"/>
    <w:rsid w:val="00783563"/>
    <w:rsid w:val="0079166F"/>
    <w:rsid w:val="00791E12"/>
    <w:rsid w:val="00792155"/>
    <w:rsid w:val="00794648"/>
    <w:rsid w:val="007A3D1C"/>
    <w:rsid w:val="007A53C3"/>
    <w:rsid w:val="007B25D9"/>
    <w:rsid w:val="007B4FB0"/>
    <w:rsid w:val="007B606B"/>
    <w:rsid w:val="007D28C3"/>
    <w:rsid w:val="007E2599"/>
    <w:rsid w:val="007F68E5"/>
    <w:rsid w:val="00803051"/>
    <w:rsid w:val="0080459B"/>
    <w:rsid w:val="00804EEC"/>
    <w:rsid w:val="008066F4"/>
    <w:rsid w:val="00812F14"/>
    <w:rsid w:val="00813AC0"/>
    <w:rsid w:val="00820E7F"/>
    <w:rsid w:val="00822E03"/>
    <w:rsid w:val="00834072"/>
    <w:rsid w:val="00835EAC"/>
    <w:rsid w:val="00844D38"/>
    <w:rsid w:val="00845009"/>
    <w:rsid w:val="00860C1A"/>
    <w:rsid w:val="00862DE2"/>
    <w:rsid w:val="00866B24"/>
    <w:rsid w:val="00874824"/>
    <w:rsid w:val="00874F37"/>
    <w:rsid w:val="008803D9"/>
    <w:rsid w:val="0088186A"/>
    <w:rsid w:val="0088310E"/>
    <w:rsid w:val="0089100D"/>
    <w:rsid w:val="0089771B"/>
    <w:rsid w:val="008A3746"/>
    <w:rsid w:val="008A525C"/>
    <w:rsid w:val="008B1D65"/>
    <w:rsid w:val="008B2356"/>
    <w:rsid w:val="008B4092"/>
    <w:rsid w:val="008B7100"/>
    <w:rsid w:val="008C05B1"/>
    <w:rsid w:val="008C776A"/>
    <w:rsid w:val="008D4CEF"/>
    <w:rsid w:val="008E0C16"/>
    <w:rsid w:val="008E3C6A"/>
    <w:rsid w:val="009061A0"/>
    <w:rsid w:val="00907E5B"/>
    <w:rsid w:val="00914032"/>
    <w:rsid w:val="00923A0E"/>
    <w:rsid w:val="0093010B"/>
    <w:rsid w:val="0093184F"/>
    <w:rsid w:val="009356FB"/>
    <w:rsid w:val="009358EB"/>
    <w:rsid w:val="00941876"/>
    <w:rsid w:val="009463AE"/>
    <w:rsid w:val="00950FBF"/>
    <w:rsid w:val="009511FE"/>
    <w:rsid w:val="00956F9E"/>
    <w:rsid w:val="0095706F"/>
    <w:rsid w:val="00957999"/>
    <w:rsid w:val="009646AD"/>
    <w:rsid w:val="0097582C"/>
    <w:rsid w:val="00987D66"/>
    <w:rsid w:val="0099115E"/>
    <w:rsid w:val="009922BD"/>
    <w:rsid w:val="00993B79"/>
    <w:rsid w:val="009B04F0"/>
    <w:rsid w:val="009B1AA8"/>
    <w:rsid w:val="009C00B0"/>
    <w:rsid w:val="009C1FDF"/>
    <w:rsid w:val="009C25CA"/>
    <w:rsid w:val="009C7C6E"/>
    <w:rsid w:val="009D1708"/>
    <w:rsid w:val="009D1890"/>
    <w:rsid w:val="009D5725"/>
    <w:rsid w:val="009D7375"/>
    <w:rsid w:val="009E15DB"/>
    <w:rsid w:val="009E2779"/>
    <w:rsid w:val="009E7F1A"/>
    <w:rsid w:val="009F4A35"/>
    <w:rsid w:val="00A00BE6"/>
    <w:rsid w:val="00A0239D"/>
    <w:rsid w:val="00A03424"/>
    <w:rsid w:val="00A04AFE"/>
    <w:rsid w:val="00A06326"/>
    <w:rsid w:val="00A06C17"/>
    <w:rsid w:val="00A1326D"/>
    <w:rsid w:val="00A13D11"/>
    <w:rsid w:val="00A24175"/>
    <w:rsid w:val="00A272E5"/>
    <w:rsid w:val="00A3211E"/>
    <w:rsid w:val="00A344B5"/>
    <w:rsid w:val="00A361E5"/>
    <w:rsid w:val="00A36F18"/>
    <w:rsid w:val="00A40D24"/>
    <w:rsid w:val="00A4249B"/>
    <w:rsid w:val="00A42CCF"/>
    <w:rsid w:val="00A43DCA"/>
    <w:rsid w:val="00A47BAD"/>
    <w:rsid w:val="00A52A7F"/>
    <w:rsid w:val="00A550C3"/>
    <w:rsid w:val="00A55BC1"/>
    <w:rsid w:val="00A57950"/>
    <w:rsid w:val="00A61A69"/>
    <w:rsid w:val="00A63EE9"/>
    <w:rsid w:val="00A678E7"/>
    <w:rsid w:val="00A70311"/>
    <w:rsid w:val="00A72623"/>
    <w:rsid w:val="00A72997"/>
    <w:rsid w:val="00A733EA"/>
    <w:rsid w:val="00A77D2B"/>
    <w:rsid w:val="00A800D4"/>
    <w:rsid w:val="00A8089D"/>
    <w:rsid w:val="00A80EBD"/>
    <w:rsid w:val="00A81DA4"/>
    <w:rsid w:val="00A861C4"/>
    <w:rsid w:val="00A91CE6"/>
    <w:rsid w:val="00A957F0"/>
    <w:rsid w:val="00AC05A6"/>
    <w:rsid w:val="00AC6F7E"/>
    <w:rsid w:val="00AC7841"/>
    <w:rsid w:val="00AD1CC8"/>
    <w:rsid w:val="00AD38B1"/>
    <w:rsid w:val="00AD708A"/>
    <w:rsid w:val="00AE454C"/>
    <w:rsid w:val="00AE69B6"/>
    <w:rsid w:val="00AE7BC0"/>
    <w:rsid w:val="00AF3627"/>
    <w:rsid w:val="00B10B6C"/>
    <w:rsid w:val="00B13174"/>
    <w:rsid w:val="00B165B5"/>
    <w:rsid w:val="00B202E3"/>
    <w:rsid w:val="00B27176"/>
    <w:rsid w:val="00B27C81"/>
    <w:rsid w:val="00B33C73"/>
    <w:rsid w:val="00B35DE3"/>
    <w:rsid w:val="00B4121E"/>
    <w:rsid w:val="00B4122C"/>
    <w:rsid w:val="00B443FF"/>
    <w:rsid w:val="00B449D5"/>
    <w:rsid w:val="00B46046"/>
    <w:rsid w:val="00B4696E"/>
    <w:rsid w:val="00B475C2"/>
    <w:rsid w:val="00B5137F"/>
    <w:rsid w:val="00B513C2"/>
    <w:rsid w:val="00B520FB"/>
    <w:rsid w:val="00B53B86"/>
    <w:rsid w:val="00B6095E"/>
    <w:rsid w:val="00B630F1"/>
    <w:rsid w:val="00B654B1"/>
    <w:rsid w:val="00B65736"/>
    <w:rsid w:val="00B71636"/>
    <w:rsid w:val="00B71FB4"/>
    <w:rsid w:val="00B77ABB"/>
    <w:rsid w:val="00B8555A"/>
    <w:rsid w:val="00B8574C"/>
    <w:rsid w:val="00B86158"/>
    <w:rsid w:val="00B927C6"/>
    <w:rsid w:val="00B928E5"/>
    <w:rsid w:val="00B92E02"/>
    <w:rsid w:val="00BA114D"/>
    <w:rsid w:val="00BA26FA"/>
    <w:rsid w:val="00BA2F94"/>
    <w:rsid w:val="00BB7D02"/>
    <w:rsid w:val="00BD2FF3"/>
    <w:rsid w:val="00BD45F3"/>
    <w:rsid w:val="00BD4BCF"/>
    <w:rsid w:val="00BD63FE"/>
    <w:rsid w:val="00BD77BF"/>
    <w:rsid w:val="00BE3373"/>
    <w:rsid w:val="00BE3C5B"/>
    <w:rsid w:val="00BF086D"/>
    <w:rsid w:val="00BF1237"/>
    <w:rsid w:val="00BF4072"/>
    <w:rsid w:val="00C0030D"/>
    <w:rsid w:val="00C05471"/>
    <w:rsid w:val="00C079E9"/>
    <w:rsid w:val="00C11CC8"/>
    <w:rsid w:val="00C160D8"/>
    <w:rsid w:val="00C17009"/>
    <w:rsid w:val="00C20D54"/>
    <w:rsid w:val="00C22DE6"/>
    <w:rsid w:val="00C22EB5"/>
    <w:rsid w:val="00C23B41"/>
    <w:rsid w:val="00C248F0"/>
    <w:rsid w:val="00C24BD9"/>
    <w:rsid w:val="00C272AC"/>
    <w:rsid w:val="00C3235E"/>
    <w:rsid w:val="00C33567"/>
    <w:rsid w:val="00C34C5F"/>
    <w:rsid w:val="00C35E1C"/>
    <w:rsid w:val="00C40342"/>
    <w:rsid w:val="00C419FB"/>
    <w:rsid w:val="00C42913"/>
    <w:rsid w:val="00C46017"/>
    <w:rsid w:val="00C46B3D"/>
    <w:rsid w:val="00C567B7"/>
    <w:rsid w:val="00C6406F"/>
    <w:rsid w:val="00C64BCE"/>
    <w:rsid w:val="00C66CA0"/>
    <w:rsid w:val="00C67ACC"/>
    <w:rsid w:val="00C72016"/>
    <w:rsid w:val="00C9067F"/>
    <w:rsid w:val="00C90785"/>
    <w:rsid w:val="00CA29E7"/>
    <w:rsid w:val="00CA3243"/>
    <w:rsid w:val="00CB26B7"/>
    <w:rsid w:val="00CB2AE1"/>
    <w:rsid w:val="00CB6B01"/>
    <w:rsid w:val="00CB7EF6"/>
    <w:rsid w:val="00CC0007"/>
    <w:rsid w:val="00CC18EE"/>
    <w:rsid w:val="00CC1E11"/>
    <w:rsid w:val="00CC2480"/>
    <w:rsid w:val="00CC5812"/>
    <w:rsid w:val="00CD0E77"/>
    <w:rsid w:val="00CD5624"/>
    <w:rsid w:val="00CE235F"/>
    <w:rsid w:val="00CE3AFA"/>
    <w:rsid w:val="00CF112B"/>
    <w:rsid w:val="00CF1CC8"/>
    <w:rsid w:val="00CF500D"/>
    <w:rsid w:val="00D05DEC"/>
    <w:rsid w:val="00D0664F"/>
    <w:rsid w:val="00D0732D"/>
    <w:rsid w:val="00D13B12"/>
    <w:rsid w:val="00D21E61"/>
    <w:rsid w:val="00D23F4D"/>
    <w:rsid w:val="00D2477F"/>
    <w:rsid w:val="00D26555"/>
    <w:rsid w:val="00D26D09"/>
    <w:rsid w:val="00D31C6F"/>
    <w:rsid w:val="00D32B1C"/>
    <w:rsid w:val="00D40A2B"/>
    <w:rsid w:val="00D42420"/>
    <w:rsid w:val="00D51151"/>
    <w:rsid w:val="00D56A2C"/>
    <w:rsid w:val="00D5712D"/>
    <w:rsid w:val="00D6191B"/>
    <w:rsid w:val="00D6688E"/>
    <w:rsid w:val="00D72FD5"/>
    <w:rsid w:val="00D735D5"/>
    <w:rsid w:val="00D91F5C"/>
    <w:rsid w:val="00D9224A"/>
    <w:rsid w:val="00D94547"/>
    <w:rsid w:val="00D94FB2"/>
    <w:rsid w:val="00DA4A2D"/>
    <w:rsid w:val="00DA7C6D"/>
    <w:rsid w:val="00DB7EA1"/>
    <w:rsid w:val="00DC2D15"/>
    <w:rsid w:val="00DC2DAD"/>
    <w:rsid w:val="00DC3DC3"/>
    <w:rsid w:val="00DC5F35"/>
    <w:rsid w:val="00DC69E7"/>
    <w:rsid w:val="00DD25EF"/>
    <w:rsid w:val="00DD2906"/>
    <w:rsid w:val="00DD79CA"/>
    <w:rsid w:val="00DE03F4"/>
    <w:rsid w:val="00DF1C9D"/>
    <w:rsid w:val="00DF54AB"/>
    <w:rsid w:val="00DF650D"/>
    <w:rsid w:val="00E00772"/>
    <w:rsid w:val="00E04AB4"/>
    <w:rsid w:val="00E06013"/>
    <w:rsid w:val="00E16DF9"/>
    <w:rsid w:val="00E21277"/>
    <w:rsid w:val="00E21378"/>
    <w:rsid w:val="00E251BB"/>
    <w:rsid w:val="00E26718"/>
    <w:rsid w:val="00E26A2B"/>
    <w:rsid w:val="00E27292"/>
    <w:rsid w:val="00E32326"/>
    <w:rsid w:val="00E36ECF"/>
    <w:rsid w:val="00E43148"/>
    <w:rsid w:val="00E445DE"/>
    <w:rsid w:val="00E50491"/>
    <w:rsid w:val="00E52628"/>
    <w:rsid w:val="00E540CA"/>
    <w:rsid w:val="00E607EC"/>
    <w:rsid w:val="00E61CEA"/>
    <w:rsid w:val="00E67316"/>
    <w:rsid w:val="00E6788A"/>
    <w:rsid w:val="00E67C65"/>
    <w:rsid w:val="00E96D23"/>
    <w:rsid w:val="00EA292D"/>
    <w:rsid w:val="00EA3401"/>
    <w:rsid w:val="00EA53B7"/>
    <w:rsid w:val="00EA6D54"/>
    <w:rsid w:val="00EB3DB6"/>
    <w:rsid w:val="00EB3E20"/>
    <w:rsid w:val="00EB6EA4"/>
    <w:rsid w:val="00EC3BE1"/>
    <w:rsid w:val="00EC46D5"/>
    <w:rsid w:val="00EC7F06"/>
    <w:rsid w:val="00ED2903"/>
    <w:rsid w:val="00ED7399"/>
    <w:rsid w:val="00EF6675"/>
    <w:rsid w:val="00F00440"/>
    <w:rsid w:val="00F0297E"/>
    <w:rsid w:val="00F0556E"/>
    <w:rsid w:val="00F06905"/>
    <w:rsid w:val="00F160C3"/>
    <w:rsid w:val="00F23B6E"/>
    <w:rsid w:val="00F324F3"/>
    <w:rsid w:val="00F3396C"/>
    <w:rsid w:val="00F40B9A"/>
    <w:rsid w:val="00F4133D"/>
    <w:rsid w:val="00F45A37"/>
    <w:rsid w:val="00F502C4"/>
    <w:rsid w:val="00F53DEA"/>
    <w:rsid w:val="00F553AA"/>
    <w:rsid w:val="00F60FD8"/>
    <w:rsid w:val="00F62ED7"/>
    <w:rsid w:val="00F66661"/>
    <w:rsid w:val="00F700E3"/>
    <w:rsid w:val="00F76351"/>
    <w:rsid w:val="00F77542"/>
    <w:rsid w:val="00F83765"/>
    <w:rsid w:val="00F841CD"/>
    <w:rsid w:val="00F8432E"/>
    <w:rsid w:val="00F95779"/>
    <w:rsid w:val="00FA1538"/>
    <w:rsid w:val="00FA23FA"/>
    <w:rsid w:val="00FA2D41"/>
    <w:rsid w:val="00FC0540"/>
    <w:rsid w:val="00FC2F0A"/>
    <w:rsid w:val="00FC5F30"/>
    <w:rsid w:val="00FE24DB"/>
    <w:rsid w:val="00FE28C4"/>
    <w:rsid w:val="00FE5797"/>
    <w:rsid w:val="00FE6B34"/>
    <w:rsid w:val="00FF07EF"/>
    <w:rsid w:val="00FF2EAE"/>
    <w:rsid w:val="00FF4358"/>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0DAF7AA"/>
  <w15:docId w15:val="{2D097310-B167-46E7-BB71-9A92706D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0752"/>
    <w:pPr>
      <w:widowControl w:val="0"/>
      <w:spacing w:line="264" w:lineRule="auto"/>
    </w:pPr>
    <w:rPr>
      <w:rFonts w:ascii="Arial" w:hAnsi="Arial"/>
      <w:snapToGrid w:val="0"/>
      <w:lang w:eastAsia="en-US"/>
    </w:rPr>
  </w:style>
  <w:style w:type="paragraph" w:styleId="Heading1">
    <w:name w:val="heading 1"/>
    <w:basedOn w:val="Normal"/>
    <w:next w:val="Normal"/>
    <w:qFormat/>
    <w:rsid w:val="002E0752"/>
    <w:pPr>
      <w:keepNext/>
      <w:jc w:val="center"/>
      <w:outlineLvl w:val="0"/>
    </w:pPr>
    <w:rPr>
      <w:b/>
      <w:sz w:val="16"/>
    </w:rPr>
  </w:style>
  <w:style w:type="paragraph" w:styleId="Heading2">
    <w:name w:val="heading 2"/>
    <w:basedOn w:val="Normal"/>
    <w:next w:val="Normal"/>
    <w:qFormat/>
    <w:rsid w:val="002E0752"/>
    <w:pPr>
      <w:keepNext/>
      <w:jc w:val="center"/>
      <w:outlineLvl w:val="1"/>
    </w:pPr>
    <w:rPr>
      <w:b/>
    </w:rPr>
  </w:style>
  <w:style w:type="paragraph" w:styleId="Heading3">
    <w:name w:val="heading 3"/>
    <w:basedOn w:val="Normal"/>
    <w:next w:val="Normal"/>
    <w:qFormat/>
    <w:rsid w:val="002E0752"/>
    <w:pPr>
      <w:keepNext/>
      <w:tabs>
        <w:tab w:val="left" w:pos="807"/>
        <w:tab w:val="left" w:pos="1815"/>
      </w:tabs>
      <w:outlineLvl w:val="2"/>
    </w:pPr>
    <w:rPr>
      <w:rFonts w:ascii="Times New Roman" w:hAnsi="Times New Roman"/>
      <w:b/>
      <w:sz w:val="96"/>
    </w:rPr>
  </w:style>
  <w:style w:type="paragraph" w:styleId="Heading4">
    <w:name w:val="heading 4"/>
    <w:basedOn w:val="Normal"/>
    <w:next w:val="Normal"/>
    <w:qFormat/>
    <w:rsid w:val="002E0752"/>
    <w:pPr>
      <w:keepNext/>
      <w:jc w:val="center"/>
      <w:outlineLvl w:val="3"/>
    </w:pPr>
    <w:rPr>
      <w:sz w:val="16"/>
    </w:rPr>
  </w:style>
  <w:style w:type="paragraph" w:styleId="Heading5">
    <w:name w:val="heading 5"/>
    <w:basedOn w:val="Normal"/>
    <w:qFormat/>
    <w:rsid w:val="002E0752"/>
    <w:pPr>
      <w:numPr>
        <w:ilvl w:val="4"/>
        <w:numId w:val="6"/>
      </w:numPr>
      <w:spacing w:after="240"/>
      <w:outlineLvl w:val="4"/>
    </w:pPr>
    <w:rPr>
      <w:rFonts w:ascii="Garamond MT" w:hAnsi="Garamond MT"/>
    </w:rPr>
  </w:style>
  <w:style w:type="paragraph" w:styleId="Heading6">
    <w:name w:val="heading 6"/>
    <w:basedOn w:val="Normal"/>
    <w:next w:val="Normal"/>
    <w:qFormat/>
    <w:rsid w:val="002E0752"/>
    <w:pPr>
      <w:numPr>
        <w:ilvl w:val="5"/>
        <w:numId w:val="6"/>
      </w:numPr>
      <w:spacing w:after="240"/>
      <w:outlineLvl w:val="5"/>
    </w:pPr>
    <w:rPr>
      <w:rFonts w:ascii="Garamond MT" w:hAnsi="Garamond MT"/>
    </w:rPr>
  </w:style>
  <w:style w:type="paragraph" w:styleId="Heading7">
    <w:name w:val="heading 7"/>
    <w:basedOn w:val="Normal"/>
    <w:next w:val="Normal"/>
    <w:qFormat/>
    <w:rsid w:val="002E0752"/>
    <w:pPr>
      <w:numPr>
        <w:ilvl w:val="6"/>
        <w:numId w:val="6"/>
      </w:numPr>
      <w:spacing w:after="240"/>
      <w:outlineLvl w:val="6"/>
    </w:pPr>
    <w:rPr>
      <w:rFonts w:ascii="Garamond MT" w:hAnsi="Garamond MT"/>
    </w:rPr>
  </w:style>
  <w:style w:type="paragraph" w:styleId="Heading8">
    <w:name w:val="heading 8"/>
    <w:basedOn w:val="Normal"/>
    <w:next w:val="Normal"/>
    <w:qFormat/>
    <w:rsid w:val="002E0752"/>
    <w:pPr>
      <w:numPr>
        <w:ilvl w:val="7"/>
        <w:numId w:val="6"/>
      </w:numPr>
      <w:spacing w:before="240" w:after="60"/>
      <w:outlineLvl w:val="7"/>
    </w:pPr>
    <w:rPr>
      <w:rFonts w:ascii="Garamond MT" w:hAnsi="Garamond MT"/>
    </w:rPr>
  </w:style>
  <w:style w:type="paragraph" w:styleId="Heading9">
    <w:name w:val="heading 9"/>
    <w:basedOn w:val="Normal"/>
    <w:next w:val="Normal"/>
    <w:qFormat/>
    <w:rsid w:val="002E0752"/>
    <w:pPr>
      <w:numPr>
        <w:ilvl w:val="8"/>
        <w:numId w:val="6"/>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0752"/>
    <w:pPr>
      <w:jc w:val="center"/>
    </w:pPr>
    <w:rPr>
      <w:sz w:val="16"/>
    </w:rPr>
  </w:style>
  <w:style w:type="paragraph" w:styleId="Header">
    <w:name w:val="header"/>
    <w:basedOn w:val="Normal"/>
    <w:rsid w:val="002E0752"/>
    <w:pPr>
      <w:tabs>
        <w:tab w:val="center" w:pos="4153"/>
        <w:tab w:val="right" w:pos="8306"/>
      </w:tabs>
    </w:pPr>
  </w:style>
  <w:style w:type="paragraph" w:styleId="Footer">
    <w:name w:val="footer"/>
    <w:basedOn w:val="Normal"/>
    <w:rsid w:val="002E0752"/>
    <w:pPr>
      <w:tabs>
        <w:tab w:val="center" w:pos="4153"/>
        <w:tab w:val="right" w:pos="8306"/>
      </w:tabs>
    </w:pPr>
  </w:style>
  <w:style w:type="paragraph" w:styleId="Title">
    <w:name w:val="Title"/>
    <w:basedOn w:val="Normal"/>
    <w:qFormat/>
    <w:rsid w:val="002E0752"/>
    <w:pPr>
      <w:tabs>
        <w:tab w:val="left" w:pos="-662"/>
        <w:tab w:val="left" w:pos="0"/>
        <w:tab w:val="left" w:pos="720"/>
        <w:tab w:val="left" w:pos="1440"/>
        <w:tab w:val="left" w:pos="1962"/>
        <w:tab w:val="left" w:pos="2502"/>
        <w:tab w:val="left" w:pos="3042"/>
        <w:tab w:val="left" w:pos="4320"/>
      </w:tabs>
      <w:jc w:val="center"/>
    </w:pPr>
    <w:rPr>
      <w:b/>
      <w:sz w:val="22"/>
      <w:u w:val="single"/>
    </w:rPr>
  </w:style>
  <w:style w:type="paragraph" w:styleId="TOC4">
    <w:name w:val="toc 4"/>
    <w:basedOn w:val="Normal"/>
    <w:next w:val="Normal"/>
    <w:autoRedefine/>
    <w:semiHidden/>
    <w:rsid w:val="002E0752"/>
    <w:pPr>
      <w:ind w:left="720"/>
    </w:pPr>
  </w:style>
  <w:style w:type="paragraph" w:styleId="TOC1">
    <w:name w:val="toc 1"/>
    <w:basedOn w:val="Normal"/>
    <w:next w:val="Normal"/>
    <w:rsid w:val="002E0752"/>
    <w:pPr>
      <w:tabs>
        <w:tab w:val="right" w:leader="dot" w:pos="9736"/>
      </w:tabs>
      <w:spacing w:before="60" w:after="60"/>
      <w:ind w:right="567"/>
      <w:jc w:val="both"/>
    </w:pPr>
  </w:style>
  <w:style w:type="paragraph" w:styleId="TOC2">
    <w:name w:val="toc 2"/>
    <w:basedOn w:val="Normal"/>
    <w:next w:val="Normal"/>
    <w:rsid w:val="002E0752"/>
    <w:pPr>
      <w:tabs>
        <w:tab w:val="right" w:leader="dot" w:pos="9736"/>
      </w:tabs>
      <w:spacing w:before="60" w:after="60"/>
      <w:ind w:left="425" w:right="567"/>
      <w:jc w:val="both"/>
    </w:pPr>
    <w:rPr>
      <w:bCs/>
      <w:noProof/>
    </w:rPr>
  </w:style>
  <w:style w:type="paragraph" w:styleId="TOC3">
    <w:name w:val="toc 3"/>
    <w:basedOn w:val="Normal"/>
    <w:next w:val="Normal"/>
    <w:rsid w:val="002E0752"/>
    <w:pPr>
      <w:tabs>
        <w:tab w:val="right" w:leader="dot" w:pos="9736"/>
      </w:tabs>
      <w:spacing w:before="60" w:after="60"/>
      <w:ind w:left="851" w:right="567"/>
      <w:jc w:val="both"/>
    </w:pPr>
    <w:rPr>
      <w:noProof/>
    </w:rPr>
  </w:style>
  <w:style w:type="paragraph" w:styleId="TOC5">
    <w:name w:val="toc 5"/>
    <w:basedOn w:val="Normal"/>
    <w:next w:val="Normal"/>
    <w:autoRedefine/>
    <w:semiHidden/>
    <w:rsid w:val="002E0752"/>
    <w:pPr>
      <w:ind w:left="960"/>
    </w:pPr>
  </w:style>
  <w:style w:type="paragraph" w:styleId="TOC6">
    <w:name w:val="toc 6"/>
    <w:basedOn w:val="Normal"/>
    <w:next w:val="Normal"/>
    <w:autoRedefine/>
    <w:semiHidden/>
    <w:rsid w:val="002E0752"/>
    <w:pPr>
      <w:ind w:left="1200"/>
    </w:pPr>
  </w:style>
  <w:style w:type="paragraph" w:styleId="TOC7">
    <w:name w:val="toc 7"/>
    <w:basedOn w:val="Normal"/>
    <w:next w:val="Normal"/>
    <w:autoRedefine/>
    <w:semiHidden/>
    <w:rsid w:val="002E0752"/>
    <w:pPr>
      <w:ind w:left="1440"/>
    </w:pPr>
  </w:style>
  <w:style w:type="paragraph" w:styleId="TOC8">
    <w:name w:val="toc 8"/>
    <w:basedOn w:val="Normal"/>
    <w:next w:val="Normal"/>
    <w:autoRedefine/>
    <w:semiHidden/>
    <w:rsid w:val="002E0752"/>
    <w:pPr>
      <w:ind w:left="1680"/>
    </w:pPr>
  </w:style>
  <w:style w:type="paragraph" w:styleId="TOC9">
    <w:name w:val="toc 9"/>
    <w:basedOn w:val="Normal"/>
    <w:next w:val="Normal"/>
    <w:autoRedefine/>
    <w:semiHidden/>
    <w:rsid w:val="002E0752"/>
    <w:pPr>
      <w:ind w:left="1920"/>
    </w:pPr>
  </w:style>
  <w:style w:type="character" w:styleId="PageNumber">
    <w:name w:val="page number"/>
    <w:basedOn w:val="DefaultParagraphFont"/>
    <w:rsid w:val="002E0752"/>
  </w:style>
  <w:style w:type="paragraph" w:styleId="BodyTextIndent">
    <w:name w:val="Body Text Indent"/>
    <w:basedOn w:val="Normal"/>
    <w:rsid w:val="002E0752"/>
    <w:pPr>
      <w:tabs>
        <w:tab w:val="left" w:pos="-1440"/>
        <w:tab w:val="left" w:pos="360"/>
        <w:tab w:val="left" w:pos="1200"/>
      </w:tabs>
      <w:ind w:left="840" w:hanging="546"/>
      <w:jc w:val="both"/>
    </w:pPr>
    <w:rPr>
      <w:sz w:val="22"/>
    </w:rPr>
  </w:style>
  <w:style w:type="paragraph" w:styleId="BodyText3">
    <w:name w:val="Body Text 3"/>
    <w:basedOn w:val="Normal"/>
    <w:rsid w:val="002E0752"/>
    <w:pPr>
      <w:tabs>
        <w:tab w:val="left" w:pos="2268"/>
      </w:tabs>
    </w:pPr>
    <w:rPr>
      <w:sz w:val="22"/>
    </w:rPr>
  </w:style>
  <w:style w:type="character" w:customStyle="1" w:styleId="Level1TextChar">
    <w:name w:val="Level 1 Text Char"/>
    <w:link w:val="Level1Text"/>
    <w:rsid w:val="002E0752"/>
    <w:rPr>
      <w:rFonts w:ascii="Arial" w:hAnsi="Arial"/>
      <w:snapToGrid w:val="0"/>
      <w:color w:val="000000"/>
      <w:lang w:val="en-GB" w:eastAsia="en-US" w:bidi="ar-SA"/>
    </w:rPr>
  </w:style>
  <w:style w:type="paragraph" w:customStyle="1" w:styleId="Level1Text">
    <w:name w:val="Level 1 Text"/>
    <w:basedOn w:val="Normal"/>
    <w:link w:val="Level1TextChar"/>
    <w:rsid w:val="002E0752"/>
    <w:pPr>
      <w:keepLines/>
      <w:tabs>
        <w:tab w:val="left" w:pos="1418"/>
      </w:tabs>
      <w:spacing w:after="120"/>
      <w:ind w:left="1418" w:hanging="1418"/>
      <w:jc w:val="both"/>
    </w:pPr>
    <w:rPr>
      <w:color w:val="000000"/>
    </w:rPr>
  </w:style>
  <w:style w:type="paragraph" w:customStyle="1" w:styleId="Paragraph">
    <w:name w:val="Paragraph"/>
    <w:rsid w:val="002E0752"/>
    <w:pPr>
      <w:widowControl w:val="0"/>
      <w:tabs>
        <w:tab w:val="left" w:pos="-1440"/>
        <w:tab w:val="left" w:pos="-720"/>
        <w:tab w:val="left" w:pos="0"/>
        <w:tab w:val="left" w:pos="1142"/>
      </w:tabs>
      <w:suppressAutoHyphens/>
    </w:pPr>
    <w:rPr>
      <w:sz w:val="24"/>
      <w:lang w:val="en-US" w:eastAsia="en-US"/>
    </w:rPr>
  </w:style>
  <w:style w:type="paragraph" w:styleId="BodyTextIndent2">
    <w:name w:val="Body Text Indent 2"/>
    <w:basedOn w:val="Normal"/>
    <w:rsid w:val="002E0752"/>
    <w:pPr>
      <w:suppressAutoHyphens/>
      <w:ind w:left="1138" w:hanging="1138"/>
    </w:pPr>
  </w:style>
  <w:style w:type="paragraph" w:customStyle="1" w:styleId="Level2Text">
    <w:name w:val="Level 2 Text"/>
    <w:basedOn w:val="Normal"/>
    <w:rsid w:val="002E0752"/>
    <w:pPr>
      <w:keepLines/>
      <w:tabs>
        <w:tab w:val="left" w:pos="1843"/>
      </w:tabs>
      <w:spacing w:after="120"/>
      <w:ind w:left="1843" w:hanging="425"/>
      <w:jc w:val="both"/>
    </w:pPr>
  </w:style>
  <w:style w:type="paragraph" w:customStyle="1" w:styleId="Level3Text">
    <w:name w:val="Level 3 Text"/>
    <w:basedOn w:val="Normal"/>
    <w:rsid w:val="002E0752"/>
    <w:pPr>
      <w:tabs>
        <w:tab w:val="left" w:pos="2268"/>
      </w:tabs>
      <w:spacing w:after="120"/>
      <w:ind w:left="2268" w:hanging="425"/>
      <w:jc w:val="both"/>
    </w:pPr>
  </w:style>
  <w:style w:type="paragraph" w:customStyle="1" w:styleId="Level4">
    <w:name w:val="Level 4"/>
    <w:basedOn w:val="Level3Text"/>
    <w:rsid w:val="002E0752"/>
    <w:pPr>
      <w:keepLines/>
      <w:tabs>
        <w:tab w:val="clear" w:pos="2268"/>
        <w:tab w:val="left" w:pos="2694"/>
      </w:tabs>
      <w:ind w:left="2693"/>
    </w:pPr>
  </w:style>
  <w:style w:type="paragraph" w:styleId="ListBullet">
    <w:name w:val="List Bullet"/>
    <w:basedOn w:val="Normal"/>
    <w:rsid w:val="002E0752"/>
    <w:pPr>
      <w:keepLines/>
      <w:numPr>
        <w:numId w:val="15"/>
      </w:numPr>
      <w:tabs>
        <w:tab w:val="left" w:pos="459"/>
      </w:tabs>
      <w:spacing w:before="60" w:after="60"/>
      <w:jc w:val="both"/>
    </w:pPr>
    <w:rPr>
      <w:color w:val="000000"/>
    </w:rPr>
  </w:style>
  <w:style w:type="paragraph" w:styleId="ListParagraph">
    <w:name w:val="List Paragraph"/>
    <w:basedOn w:val="Normal"/>
    <w:uiPriority w:val="34"/>
    <w:qFormat/>
    <w:rsid w:val="00AD38B1"/>
    <w:pPr>
      <w:snapToGrid w:val="0"/>
      <w:ind w:left="720"/>
    </w:pPr>
    <w:rPr>
      <w:snapToGrid/>
    </w:rPr>
  </w:style>
  <w:style w:type="character" w:styleId="CommentReference">
    <w:name w:val="annotation reference"/>
    <w:rsid w:val="00C40342"/>
    <w:rPr>
      <w:sz w:val="16"/>
      <w:szCs w:val="16"/>
    </w:rPr>
  </w:style>
  <w:style w:type="paragraph" w:styleId="CommentText">
    <w:name w:val="annotation text"/>
    <w:basedOn w:val="Normal"/>
    <w:link w:val="CommentTextChar"/>
    <w:rsid w:val="00C40342"/>
  </w:style>
  <w:style w:type="character" w:customStyle="1" w:styleId="CommentTextChar">
    <w:name w:val="Comment Text Char"/>
    <w:link w:val="CommentText"/>
    <w:rsid w:val="00C40342"/>
    <w:rPr>
      <w:rFonts w:ascii="Arial" w:hAnsi="Arial"/>
      <w:snapToGrid w:val="0"/>
      <w:lang w:eastAsia="en-US"/>
    </w:rPr>
  </w:style>
  <w:style w:type="paragraph" w:styleId="CommentSubject">
    <w:name w:val="annotation subject"/>
    <w:basedOn w:val="CommentText"/>
    <w:next w:val="CommentText"/>
    <w:link w:val="CommentSubjectChar"/>
    <w:rsid w:val="00C40342"/>
    <w:rPr>
      <w:b/>
      <w:bCs/>
    </w:rPr>
  </w:style>
  <w:style w:type="character" w:customStyle="1" w:styleId="CommentSubjectChar">
    <w:name w:val="Comment Subject Char"/>
    <w:link w:val="CommentSubject"/>
    <w:rsid w:val="00C40342"/>
    <w:rPr>
      <w:rFonts w:ascii="Arial" w:hAnsi="Arial"/>
      <w:b/>
      <w:bCs/>
      <w:snapToGrid w:val="0"/>
      <w:lang w:eastAsia="en-US"/>
    </w:rPr>
  </w:style>
  <w:style w:type="paragraph" w:styleId="Revision">
    <w:name w:val="Revision"/>
    <w:hidden/>
    <w:uiPriority w:val="99"/>
    <w:semiHidden/>
    <w:rsid w:val="00C40342"/>
    <w:rPr>
      <w:rFonts w:ascii="Arial" w:hAnsi="Arial"/>
      <w:snapToGrid w:val="0"/>
      <w:lang w:eastAsia="en-US"/>
    </w:rPr>
  </w:style>
  <w:style w:type="paragraph" w:styleId="BalloonText">
    <w:name w:val="Balloon Text"/>
    <w:basedOn w:val="Normal"/>
    <w:link w:val="BalloonTextChar"/>
    <w:rsid w:val="00C40342"/>
    <w:pPr>
      <w:spacing w:line="240" w:lineRule="auto"/>
    </w:pPr>
    <w:rPr>
      <w:rFonts w:ascii="Tahoma" w:hAnsi="Tahoma" w:cs="Tahoma"/>
      <w:sz w:val="16"/>
      <w:szCs w:val="16"/>
    </w:rPr>
  </w:style>
  <w:style w:type="character" w:customStyle="1" w:styleId="BalloonTextChar">
    <w:name w:val="Balloon Text Char"/>
    <w:link w:val="BalloonText"/>
    <w:rsid w:val="00C40342"/>
    <w:rPr>
      <w:rFonts w:ascii="Tahoma" w:hAnsi="Tahoma" w:cs="Tahoma"/>
      <w:snapToGrid w:val="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31350">
      <w:bodyDiv w:val="1"/>
      <w:marLeft w:val="0"/>
      <w:marRight w:val="0"/>
      <w:marTop w:val="0"/>
      <w:marBottom w:val="0"/>
      <w:divBdr>
        <w:top w:val="none" w:sz="0" w:space="0" w:color="auto"/>
        <w:left w:val="none" w:sz="0" w:space="0" w:color="auto"/>
        <w:bottom w:val="none" w:sz="0" w:space="0" w:color="auto"/>
        <w:right w:val="none" w:sz="0" w:space="0" w:color="auto"/>
      </w:divBdr>
    </w:div>
    <w:div w:id="55242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FD9DBA-9693-4A81-9F6E-56395E656E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E37EA1-BA5D-4BAE-B355-42C98DF70F7A}">
  <ds:schemaRefs>
    <ds:schemaRef ds:uri="http://schemas.microsoft.com/sharepoint/v3/contenttype/forms"/>
  </ds:schemaRefs>
</ds:datastoreItem>
</file>

<file path=customXml/itemProps3.xml><?xml version="1.0" encoding="utf-8"?>
<ds:datastoreItem xmlns:ds="http://schemas.openxmlformats.org/officeDocument/2006/customXml" ds:itemID="{8CB67CF0-1099-46B6-967B-AEE5336EE670}"/>
</file>

<file path=docProps/app.xml><?xml version="1.0" encoding="utf-8"?>
<Properties xmlns="http://schemas.openxmlformats.org/officeDocument/2006/extended-properties" xmlns:vt="http://schemas.openxmlformats.org/officeDocument/2006/docPropsVTypes">
  <Template>Normal.dotm</Template>
  <TotalTime>7</TotalTime>
  <Pages>24</Pages>
  <Words>8171</Words>
  <Characters>46581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OPERATING CODE NO</vt:lpstr>
    </vt:vector>
  </TitlesOfParts>
  <Company>National Grid</Company>
  <LinksUpToDate>false</LinksUpToDate>
  <CharactersWithSpaces>54643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OPERATING CODE NO</dc:title>
  <dc:creator>Thomas.Derry</dc:creator>
  <cp:lastModifiedBy>Baller(ESO), Matt</cp:lastModifiedBy>
  <cp:revision>2</cp:revision>
  <cp:lastPrinted>2019-03-28T08:53:00Z</cp:lastPrinted>
  <dcterms:created xsi:type="dcterms:W3CDTF">2020-10-12T11:50:00Z</dcterms:created>
  <dcterms:modified xsi:type="dcterms:W3CDTF">2020-10-15T14:49:00Z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1527277844</vt:i4>
  </property>
  <property fmtid="{D5CDD505-2E9C-101B-9397-08002B2CF9AE}" pid="3" name="_NewReviewCycle">
    <vt:lpwstr/>
  </property>
  <property fmtid="{D5CDD505-2E9C-101B-9397-08002B2CF9AE}" pid="4" name="_EmailSubject">
    <vt:lpwstr>GC0115</vt:lpwstr>
  </property>
  <property fmtid="{D5CDD505-2E9C-101B-9397-08002B2CF9AE}" pid="5" name="_AuthorEmail">
    <vt:lpwstr>John.Martin2@nationalgrid.com</vt:lpwstr>
  </property>
  <property fmtid="{D5CDD505-2E9C-101B-9397-08002B2CF9AE}" pid="6" name="_AuthorEmailDisplayName">
    <vt:lpwstr>Martin, John</vt:lpwstr>
  </property>
  <property fmtid="{D5CDD505-2E9C-101B-9397-08002B2CF9AE}" pid="7" name="_PreviousAdHocReviewCycleID">
    <vt:i4>274973989</vt:i4>
  </property>
  <property fmtid="{D5CDD505-2E9C-101B-9397-08002B2CF9AE}" pid="8" name="ContentTypeId">
    <vt:lpwstr>0x010100D6D827E7FA3BF940826F8BFC00472608</vt:lpwstr>
  </property>
  <property fmtid="{D5CDD505-2E9C-101B-9397-08002B2CF9AE}" pid="9" name="_ReviewingToolsShownOnce">
    <vt:lpwstr/>
  </property>
</Properties>
</file>